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692" w:rsidRPr="00EB6AC8" w:rsidRDefault="00C82692" w:rsidP="00C82692">
      <w:pPr>
        <w:ind w:left="6237"/>
        <w:rPr>
          <w:snapToGrid w:val="0"/>
          <w:sz w:val="24"/>
          <w:szCs w:val="24"/>
        </w:rPr>
      </w:pPr>
      <w:r w:rsidRPr="00EB6AC8">
        <w:rPr>
          <w:snapToGrid w:val="0"/>
          <w:sz w:val="24"/>
          <w:szCs w:val="24"/>
        </w:rPr>
        <w:t>Приложение № 2</w:t>
      </w:r>
    </w:p>
    <w:p w:rsidR="00C82692" w:rsidRPr="00EB6AC8" w:rsidRDefault="007C7AB4" w:rsidP="00C82692">
      <w:pPr>
        <w:ind w:left="6237"/>
        <w:rPr>
          <w:snapToGrid w:val="0"/>
          <w:sz w:val="24"/>
          <w:szCs w:val="24"/>
        </w:rPr>
      </w:pPr>
      <w:r w:rsidRPr="00EB6AC8">
        <w:rPr>
          <w:snapToGrid w:val="0"/>
          <w:sz w:val="24"/>
          <w:szCs w:val="24"/>
        </w:rPr>
        <w:t>к Приказу П</w:t>
      </w:r>
      <w:r w:rsidR="00C82692" w:rsidRPr="00EB6AC8">
        <w:rPr>
          <w:snapToGrid w:val="0"/>
          <w:sz w:val="24"/>
          <w:szCs w:val="24"/>
        </w:rPr>
        <w:t xml:space="preserve">АО «ТГК-1» </w:t>
      </w:r>
    </w:p>
    <w:p w:rsidR="00C82692" w:rsidRPr="00EB6AC8" w:rsidRDefault="00C82692" w:rsidP="00C82692">
      <w:pPr>
        <w:ind w:left="6237"/>
        <w:rPr>
          <w:snapToGrid w:val="0"/>
          <w:sz w:val="24"/>
          <w:szCs w:val="24"/>
        </w:rPr>
      </w:pPr>
      <w:r w:rsidRPr="00EB6AC8">
        <w:rPr>
          <w:snapToGrid w:val="0"/>
          <w:sz w:val="24"/>
          <w:szCs w:val="24"/>
        </w:rPr>
        <w:t>от «___</w:t>
      </w:r>
      <w:proofErr w:type="gramStart"/>
      <w:r w:rsidRPr="00EB6AC8">
        <w:rPr>
          <w:snapToGrid w:val="0"/>
          <w:sz w:val="24"/>
          <w:szCs w:val="24"/>
        </w:rPr>
        <w:t>_»_</w:t>
      </w:r>
      <w:proofErr w:type="gramEnd"/>
      <w:r w:rsidRPr="00EB6AC8">
        <w:rPr>
          <w:snapToGrid w:val="0"/>
          <w:sz w:val="24"/>
          <w:szCs w:val="24"/>
        </w:rPr>
        <w:t>_____2014 г. №_____</w:t>
      </w:r>
    </w:p>
    <w:p w:rsidR="00C82692" w:rsidRPr="00EB6AC8" w:rsidRDefault="00C82692" w:rsidP="00C82692">
      <w:pPr>
        <w:ind w:left="6237"/>
        <w:rPr>
          <w:sz w:val="24"/>
          <w:szCs w:val="24"/>
        </w:rPr>
      </w:pPr>
    </w:p>
    <w:p w:rsidR="00C82692" w:rsidRPr="00EB6AC8" w:rsidRDefault="00C82692" w:rsidP="00C82692">
      <w:pPr>
        <w:ind w:left="6237"/>
        <w:rPr>
          <w:snapToGrid w:val="0"/>
          <w:sz w:val="24"/>
          <w:szCs w:val="24"/>
        </w:rPr>
      </w:pPr>
      <w:r w:rsidRPr="00EB6AC8">
        <w:rPr>
          <w:snapToGrid w:val="0"/>
          <w:sz w:val="24"/>
          <w:szCs w:val="24"/>
        </w:rPr>
        <w:t>Приложение № 20</w:t>
      </w:r>
    </w:p>
    <w:p w:rsidR="00C82692" w:rsidRPr="00EB6AC8" w:rsidRDefault="007C7AB4" w:rsidP="00C82692">
      <w:pPr>
        <w:ind w:left="6237"/>
        <w:rPr>
          <w:snapToGrid w:val="0"/>
          <w:sz w:val="24"/>
          <w:szCs w:val="24"/>
        </w:rPr>
      </w:pPr>
      <w:r w:rsidRPr="00EB6AC8">
        <w:rPr>
          <w:snapToGrid w:val="0"/>
          <w:sz w:val="24"/>
          <w:szCs w:val="24"/>
        </w:rPr>
        <w:t>к Приказу П</w:t>
      </w:r>
      <w:r w:rsidR="00C82692" w:rsidRPr="00EB6AC8">
        <w:rPr>
          <w:snapToGrid w:val="0"/>
          <w:sz w:val="24"/>
          <w:szCs w:val="24"/>
        </w:rPr>
        <w:t xml:space="preserve">АО «ТГК-1» </w:t>
      </w:r>
    </w:p>
    <w:p w:rsidR="00C82692" w:rsidRPr="00EB6AC8" w:rsidRDefault="00C82692" w:rsidP="00C82692">
      <w:pPr>
        <w:ind w:left="6237"/>
        <w:rPr>
          <w:snapToGrid w:val="0"/>
          <w:sz w:val="24"/>
          <w:szCs w:val="24"/>
        </w:rPr>
      </w:pPr>
      <w:r w:rsidRPr="00EB6AC8">
        <w:rPr>
          <w:snapToGrid w:val="0"/>
          <w:sz w:val="24"/>
          <w:szCs w:val="24"/>
        </w:rPr>
        <w:t>от 04. 06. 2013 г. № 65</w:t>
      </w:r>
    </w:p>
    <w:p w:rsidR="00E65133" w:rsidRPr="00EB6AC8" w:rsidRDefault="00E65133" w:rsidP="00E65133">
      <w:pPr>
        <w:ind w:left="6237"/>
        <w:rPr>
          <w:sz w:val="24"/>
          <w:szCs w:val="24"/>
        </w:rPr>
      </w:pPr>
    </w:p>
    <w:p w:rsidR="00E65133" w:rsidRPr="00EB6AC8" w:rsidRDefault="00E65133" w:rsidP="00187664">
      <w:pPr>
        <w:jc w:val="center"/>
        <w:rPr>
          <w:sz w:val="24"/>
          <w:szCs w:val="24"/>
        </w:rPr>
      </w:pPr>
    </w:p>
    <w:p w:rsidR="00187664" w:rsidRPr="00900979" w:rsidRDefault="00187664" w:rsidP="00187664">
      <w:pPr>
        <w:jc w:val="center"/>
        <w:rPr>
          <w:b/>
          <w:color w:val="000000" w:themeColor="text1"/>
          <w:sz w:val="24"/>
          <w:szCs w:val="24"/>
        </w:rPr>
      </w:pPr>
      <w:r w:rsidRPr="00900979">
        <w:rPr>
          <w:b/>
          <w:color w:val="000000" w:themeColor="text1"/>
          <w:sz w:val="24"/>
          <w:szCs w:val="24"/>
        </w:rPr>
        <w:t xml:space="preserve">ДОГОВОР </w:t>
      </w:r>
      <w:r w:rsidRPr="00900979">
        <w:rPr>
          <w:b/>
          <w:noProof/>
          <w:color w:val="000000" w:themeColor="text1"/>
          <w:sz w:val="24"/>
          <w:szCs w:val="24"/>
        </w:rPr>
        <w:t>№_____</w:t>
      </w:r>
    </w:p>
    <w:p w:rsidR="00187664" w:rsidRPr="00EB6AC8" w:rsidRDefault="00187664" w:rsidP="00187664">
      <w:pPr>
        <w:spacing w:line="218" w:lineRule="auto"/>
        <w:ind w:right="-1"/>
        <w:jc w:val="center"/>
        <w:rPr>
          <w:sz w:val="24"/>
          <w:szCs w:val="24"/>
        </w:rPr>
      </w:pPr>
      <w:r w:rsidRPr="00900979">
        <w:rPr>
          <w:color w:val="000000" w:themeColor="text1"/>
          <w:sz w:val="24"/>
          <w:szCs w:val="24"/>
        </w:rPr>
        <w:t xml:space="preserve">(на выполнение строительно-монтажных, пусконаладочных работ и </w:t>
      </w:r>
      <w:r w:rsidRPr="00EB6AC8">
        <w:rPr>
          <w:sz w:val="24"/>
          <w:szCs w:val="24"/>
        </w:rPr>
        <w:t>поставке оборудования)</w:t>
      </w:r>
    </w:p>
    <w:p w:rsidR="00187664" w:rsidRPr="00EB6AC8" w:rsidRDefault="00187664" w:rsidP="00187664">
      <w:pPr>
        <w:tabs>
          <w:tab w:val="right" w:pos="9071"/>
        </w:tabs>
        <w:spacing w:before="40"/>
        <w:rPr>
          <w:sz w:val="24"/>
          <w:szCs w:val="24"/>
        </w:rPr>
      </w:pPr>
    </w:p>
    <w:p w:rsidR="00187664" w:rsidRPr="00EB6AC8" w:rsidRDefault="00187664" w:rsidP="00CC1414">
      <w:pPr>
        <w:tabs>
          <w:tab w:val="right" w:pos="9498"/>
        </w:tabs>
        <w:spacing w:before="40"/>
        <w:rPr>
          <w:sz w:val="24"/>
          <w:szCs w:val="24"/>
        </w:rPr>
      </w:pPr>
      <w:r w:rsidRPr="00EB6AC8">
        <w:rPr>
          <w:sz w:val="24"/>
          <w:szCs w:val="24"/>
        </w:rPr>
        <w:t>г. Санкт-Петербург</w:t>
      </w:r>
      <w:r w:rsidRPr="00EB6AC8">
        <w:rPr>
          <w:noProof/>
          <w:sz w:val="24"/>
          <w:szCs w:val="24"/>
        </w:rPr>
        <w:tab/>
      </w:r>
      <w:r w:rsidR="00CC1414">
        <w:rPr>
          <w:noProof/>
          <w:sz w:val="24"/>
          <w:szCs w:val="24"/>
        </w:rPr>
        <w:t xml:space="preserve">   </w:t>
      </w:r>
      <w:r w:rsidRPr="00EB6AC8">
        <w:rPr>
          <w:noProof/>
          <w:sz w:val="24"/>
          <w:szCs w:val="24"/>
        </w:rPr>
        <w:t>«___»________ 20</w:t>
      </w:r>
      <w:r w:rsidR="006F382B" w:rsidRPr="00EB6AC8">
        <w:rPr>
          <w:noProof/>
          <w:sz w:val="24"/>
          <w:szCs w:val="24"/>
        </w:rPr>
        <w:t>16</w:t>
      </w:r>
      <w:r w:rsidRPr="00EB6AC8">
        <w:rPr>
          <w:sz w:val="24"/>
          <w:szCs w:val="24"/>
        </w:rPr>
        <w:t xml:space="preserve"> г.</w:t>
      </w:r>
    </w:p>
    <w:p w:rsidR="00187664" w:rsidRPr="00EB6AC8" w:rsidRDefault="00187664" w:rsidP="00187664">
      <w:pPr>
        <w:spacing w:before="40"/>
        <w:rPr>
          <w:sz w:val="24"/>
          <w:szCs w:val="24"/>
        </w:rPr>
      </w:pPr>
    </w:p>
    <w:p w:rsidR="00187664" w:rsidRPr="00EB6AC8" w:rsidRDefault="007C7AB4" w:rsidP="00187664">
      <w:pPr>
        <w:spacing w:line="240" w:lineRule="atLeast"/>
        <w:ind w:firstLine="720"/>
        <w:jc w:val="both"/>
        <w:rPr>
          <w:sz w:val="24"/>
          <w:szCs w:val="24"/>
        </w:rPr>
      </w:pPr>
      <w:r w:rsidRPr="00EB6AC8">
        <w:rPr>
          <w:sz w:val="24"/>
          <w:szCs w:val="24"/>
        </w:rPr>
        <w:t>П</w:t>
      </w:r>
      <w:r w:rsidR="00125E75">
        <w:rPr>
          <w:sz w:val="24"/>
          <w:szCs w:val="24"/>
        </w:rPr>
        <w:t>АО «ТГК-1»</w:t>
      </w:r>
      <w:r w:rsidR="00187664" w:rsidRPr="00EB6AC8">
        <w:rPr>
          <w:sz w:val="24"/>
          <w:szCs w:val="24"/>
        </w:rPr>
        <w:t>, именуемое в дальнейшем «Заказчик», в лице</w:t>
      </w:r>
      <w:r w:rsidR="006F382B" w:rsidRPr="00EB6AC8">
        <w:rPr>
          <w:sz w:val="24"/>
          <w:szCs w:val="24"/>
        </w:rPr>
        <w:t xml:space="preserve"> </w:t>
      </w:r>
      <w:r w:rsidR="00BB1E06" w:rsidRPr="00EB6AC8">
        <w:rPr>
          <w:sz w:val="24"/>
          <w:szCs w:val="24"/>
        </w:rPr>
        <w:t>Директора</w:t>
      </w:r>
      <w:r w:rsidR="00187664" w:rsidRPr="00EB6AC8">
        <w:rPr>
          <w:sz w:val="24"/>
          <w:szCs w:val="24"/>
        </w:rPr>
        <w:t xml:space="preserve"> </w:t>
      </w:r>
      <w:proofErr w:type="spellStart"/>
      <w:r w:rsidR="00BB1E06" w:rsidRPr="00EB6AC8">
        <w:rPr>
          <w:sz w:val="24"/>
          <w:szCs w:val="24"/>
        </w:rPr>
        <w:t>ПСДТУиИТ</w:t>
      </w:r>
      <w:proofErr w:type="spellEnd"/>
      <w:r w:rsidR="00BB1E06" w:rsidRPr="00EB6AC8">
        <w:rPr>
          <w:sz w:val="24"/>
          <w:szCs w:val="24"/>
        </w:rPr>
        <w:t xml:space="preserve"> филиала «Невский» ПАО «ТГК-1»</w:t>
      </w:r>
      <w:r w:rsidR="005506C9">
        <w:rPr>
          <w:sz w:val="24"/>
          <w:szCs w:val="24"/>
        </w:rPr>
        <w:t xml:space="preserve"> Малафеева Алексея Викторовича</w:t>
      </w:r>
      <w:r w:rsidR="00187664" w:rsidRPr="00EB6AC8">
        <w:rPr>
          <w:sz w:val="24"/>
          <w:szCs w:val="24"/>
        </w:rPr>
        <w:t xml:space="preserve">, действующего на основании </w:t>
      </w:r>
      <w:r w:rsidR="00BB1E06" w:rsidRPr="00EB6AC8">
        <w:rPr>
          <w:sz w:val="24"/>
          <w:szCs w:val="24"/>
        </w:rPr>
        <w:t>доверенности №</w:t>
      </w:r>
      <w:r w:rsidR="009B2144" w:rsidRPr="009B2144">
        <w:rPr>
          <w:color w:val="FFFFFF" w:themeColor="background1"/>
          <w:sz w:val="24"/>
          <w:szCs w:val="24"/>
        </w:rPr>
        <w:t>.</w:t>
      </w:r>
      <w:r w:rsidR="00BB1E06" w:rsidRPr="00EB6AC8">
        <w:rPr>
          <w:sz w:val="24"/>
          <w:szCs w:val="24"/>
        </w:rPr>
        <w:t>836-2015 от 30.10.2015</w:t>
      </w:r>
      <w:r w:rsidR="009B2144" w:rsidRPr="009B2144">
        <w:rPr>
          <w:color w:val="FFFFFF" w:themeColor="background1"/>
          <w:sz w:val="24"/>
          <w:szCs w:val="24"/>
        </w:rPr>
        <w:t>.</w:t>
      </w:r>
      <w:r w:rsidR="00BB1E06" w:rsidRPr="00EB6AC8">
        <w:rPr>
          <w:sz w:val="24"/>
          <w:szCs w:val="24"/>
        </w:rPr>
        <w:t>г.</w:t>
      </w:r>
      <w:r w:rsidR="00187664" w:rsidRPr="00EB6AC8">
        <w:rPr>
          <w:sz w:val="24"/>
          <w:szCs w:val="24"/>
        </w:rPr>
        <w:t xml:space="preserve">, с одной стороны, </w:t>
      </w:r>
      <w:proofErr w:type="gramStart"/>
      <w:r w:rsidR="00187664" w:rsidRPr="00EB6AC8">
        <w:rPr>
          <w:sz w:val="24"/>
          <w:szCs w:val="24"/>
        </w:rPr>
        <w:t>и  _</w:t>
      </w:r>
      <w:proofErr w:type="gramEnd"/>
      <w:r w:rsidR="00187664" w:rsidRPr="00EB6AC8">
        <w:rPr>
          <w:sz w:val="24"/>
          <w:szCs w:val="24"/>
        </w:rPr>
        <w:t>_________________</w:t>
      </w:r>
      <w:r w:rsidR="00125E75">
        <w:rPr>
          <w:sz w:val="24"/>
          <w:szCs w:val="24"/>
        </w:rPr>
        <w:t xml:space="preserve">______, именуемое в дальнейшем </w:t>
      </w:r>
      <w:r w:rsidR="00187664" w:rsidRPr="00EB6AC8">
        <w:rPr>
          <w:sz w:val="24"/>
          <w:szCs w:val="24"/>
        </w:rPr>
        <w:t>«Подрядчик», в лице _______, действующего на основании ____________, с другой стороны (далее – Стороны), заключили настоящий Договор о нижеследующем:</w:t>
      </w:r>
    </w:p>
    <w:p w:rsidR="00841F5A" w:rsidRDefault="00841F5A" w:rsidP="00187664">
      <w:pPr>
        <w:pStyle w:val="1"/>
        <w:rPr>
          <w:b w:val="0"/>
          <w:szCs w:val="24"/>
        </w:rPr>
      </w:pPr>
    </w:p>
    <w:p w:rsidR="00187664" w:rsidRPr="00EB6AC8" w:rsidRDefault="00187664" w:rsidP="00187664">
      <w:pPr>
        <w:pStyle w:val="1"/>
        <w:rPr>
          <w:szCs w:val="24"/>
        </w:rPr>
      </w:pPr>
      <w:r w:rsidRPr="00EB6AC8">
        <w:rPr>
          <w:b w:val="0"/>
          <w:szCs w:val="24"/>
        </w:rPr>
        <w:t>ТЕРМИНЫ И ОПРЕДЕЛЕНИЯ</w:t>
      </w:r>
    </w:p>
    <w:p w:rsidR="00187664" w:rsidRPr="00EB6AC8" w:rsidRDefault="00187664" w:rsidP="006C0D9F">
      <w:pPr>
        <w:spacing w:after="160"/>
        <w:jc w:val="both"/>
        <w:rPr>
          <w:sz w:val="24"/>
          <w:szCs w:val="24"/>
        </w:rPr>
      </w:pPr>
      <w:r w:rsidRPr="00EB6AC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EB6AC8">
        <w:rPr>
          <w:rStyle w:val="af"/>
          <w:b w:val="0"/>
          <w:bCs/>
          <w:sz w:val="24"/>
          <w:szCs w:val="24"/>
        </w:rPr>
        <w:t xml:space="preserve">, </w:t>
      </w:r>
      <w:r w:rsidRPr="00EB6AC8">
        <w:rPr>
          <w:sz w:val="24"/>
          <w:szCs w:val="24"/>
        </w:rPr>
        <w:t xml:space="preserve">в том числе все дополнительные соглашения и приложения к нему. </w:t>
      </w:r>
    </w:p>
    <w:p w:rsidR="00187664" w:rsidRPr="00EB6AC8" w:rsidRDefault="00187664" w:rsidP="006C0D9F">
      <w:pPr>
        <w:spacing w:after="160"/>
        <w:jc w:val="both"/>
        <w:rPr>
          <w:sz w:val="24"/>
          <w:szCs w:val="24"/>
        </w:rPr>
      </w:pPr>
      <w:r w:rsidRPr="00EB6AC8">
        <w:rPr>
          <w:sz w:val="24"/>
          <w:szCs w:val="24"/>
        </w:rPr>
        <w:t>Работы –</w:t>
      </w:r>
      <w:r w:rsidR="00125E75">
        <w:rPr>
          <w:sz w:val="24"/>
          <w:szCs w:val="24"/>
        </w:rPr>
        <w:t xml:space="preserve"> </w:t>
      </w:r>
      <w:r w:rsidRPr="00EB6AC8">
        <w:rPr>
          <w:sz w:val="24"/>
          <w:szCs w:val="24"/>
        </w:rPr>
        <w:t>объем работ, подлежащий выполнению Подрядчиком в соответствии с условиями настоящего Договора.</w:t>
      </w:r>
    </w:p>
    <w:p w:rsidR="00187664" w:rsidRPr="00EB6AC8" w:rsidRDefault="00187664" w:rsidP="006C0D9F">
      <w:pPr>
        <w:spacing w:after="160"/>
        <w:jc w:val="both"/>
        <w:rPr>
          <w:sz w:val="24"/>
          <w:szCs w:val="24"/>
        </w:rPr>
      </w:pPr>
      <w:r w:rsidRPr="00EB6AC8">
        <w:rPr>
          <w:sz w:val="24"/>
          <w:szCs w:val="24"/>
        </w:rPr>
        <w:t xml:space="preserve">Расходы (издержки) Подрядчика – обоснованные, осуществленные (понесенные), согласованные с </w:t>
      </w:r>
      <w:proofErr w:type="gramStart"/>
      <w:r w:rsidRPr="00EB6AC8">
        <w:rPr>
          <w:sz w:val="24"/>
          <w:szCs w:val="24"/>
        </w:rPr>
        <w:t>Заказчиком  и</w:t>
      </w:r>
      <w:proofErr w:type="gramEnd"/>
      <w:r w:rsidRPr="00EB6AC8">
        <w:rPr>
          <w:sz w:val="24"/>
          <w:szCs w:val="24"/>
        </w:rPr>
        <w:t xml:space="preserve"> документально подтвержденные затраты Подрядчика.</w:t>
      </w:r>
    </w:p>
    <w:p w:rsidR="00187664" w:rsidRPr="00EB6AC8" w:rsidRDefault="00187664" w:rsidP="006C0D9F">
      <w:pPr>
        <w:spacing w:after="160"/>
        <w:jc w:val="both"/>
        <w:rPr>
          <w:sz w:val="24"/>
          <w:szCs w:val="24"/>
        </w:rPr>
      </w:pPr>
      <w:r w:rsidRPr="00EB6AC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EB6AC8" w:rsidRDefault="00187664" w:rsidP="006C0D9F">
      <w:pPr>
        <w:spacing w:after="160"/>
        <w:jc w:val="both"/>
        <w:rPr>
          <w:sz w:val="24"/>
          <w:szCs w:val="24"/>
        </w:rPr>
      </w:pPr>
      <w:r w:rsidRPr="00EB6AC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EB6AC8" w:rsidRDefault="00187664" w:rsidP="006C0D9F">
      <w:pPr>
        <w:spacing w:after="160"/>
        <w:jc w:val="both"/>
        <w:rPr>
          <w:sz w:val="24"/>
          <w:szCs w:val="24"/>
        </w:rPr>
      </w:pPr>
      <w:r w:rsidRPr="00EB6AC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841F5A" w:rsidRPr="002A6C48" w:rsidRDefault="00187664" w:rsidP="006C0D9F">
      <w:pPr>
        <w:spacing w:after="160"/>
        <w:jc w:val="both"/>
        <w:rPr>
          <w:sz w:val="24"/>
          <w:szCs w:val="24"/>
        </w:rPr>
      </w:pPr>
      <w:r w:rsidRPr="000E1FFD">
        <w:rPr>
          <w:sz w:val="24"/>
          <w:szCs w:val="24"/>
        </w:rPr>
        <w:t>Объект</w:t>
      </w:r>
      <w:r w:rsidR="00BB1E06" w:rsidRPr="000E1FFD">
        <w:rPr>
          <w:sz w:val="24"/>
          <w:szCs w:val="24"/>
        </w:rPr>
        <w:t xml:space="preserve"> </w:t>
      </w:r>
      <w:r w:rsidR="00BB1E06" w:rsidRPr="00900979">
        <w:rPr>
          <w:sz w:val="24"/>
          <w:szCs w:val="24"/>
        </w:rPr>
        <w:t>–</w:t>
      </w:r>
      <w:r w:rsidR="009B44AE" w:rsidRPr="00900979">
        <w:rPr>
          <w:sz w:val="24"/>
          <w:szCs w:val="24"/>
        </w:rPr>
        <w:t xml:space="preserve"> система </w:t>
      </w:r>
      <w:proofErr w:type="gramStart"/>
      <w:r w:rsidR="009B44AE" w:rsidRPr="00900979">
        <w:rPr>
          <w:sz w:val="24"/>
          <w:szCs w:val="24"/>
        </w:rPr>
        <w:t>кондиционирования</w:t>
      </w:r>
      <w:r w:rsidR="00744FB7" w:rsidRPr="00900979">
        <w:rPr>
          <w:sz w:val="24"/>
          <w:szCs w:val="24"/>
        </w:rPr>
        <w:t xml:space="preserve">  ГЭС</w:t>
      </w:r>
      <w:proofErr w:type="gramEnd"/>
      <w:r w:rsidR="00744FB7" w:rsidRPr="00900979">
        <w:rPr>
          <w:sz w:val="24"/>
          <w:szCs w:val="24"/>
        </w:rPr>
        <w:t>-9 филиала «Карельский» ПАО «ТГК-1»</w:t>
      </w:r>
      <w:r w:rsidR="009B44AE" w:rsidRPr="00900979">
        <w:rPr>
          <w:sz w:val="24"/>
          <w:szCs w:val="24"/>
        </w:rPr>
        <w:t>.</w:t>
      </w:r>
    </w:p>
    <w:p w:rsidR="00187664" w:rsidRPr="00EB6AC8" w:rsidRDefault="00187664" w:rsidP="006C0D9F">
      <w:pPr>
        <w:spacing w:after="160"/>
        <w:jc w:val="both"/>
        <w:rPr>
          <w:sz w:val="24"/>
          <w:szCs w:val="24"/>
        </w:rPr>
      </w:pPr>
      <w:r w:rsidRPr="00EB6AC8">
        <w:rPr>
          <w:sz w:val="24"/>
          <w:szCs w:val="24"/>
        </w:rPr>
        <w:t xml:space="preserve">Скрытые работы </w:t>
      </w:r>
      <w:r w:rsidR="002A6C48" w:rsidRPr="00EB6AC8">
        <w:rPr>
          <w:sz w:val="24"/>
          <w:szCs w:val="24"/>
        </w:rPr>
        <w:t>–</w:t>
      </w:r>
      <w:r w:rsidRPr="00EB6AC8">
        <w:rPr>
          <w:sz w:val="24"/>
          <w:szCs w:val="24"/>
        </w:rPr>
        <w:t xml:space="preserve">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EB6AC8" w:rsidRDefault="00187664" w:rsidP="006C0D9F">
      <w:pPr>
        <w:spacing w:after="160"/>
        <w:jc w:val="both"/>
        <w:rPr>
          <w:sz w:val="24"/>
          <w:szCs w:val="24"/>
        </w:rPr>
      </w:pPr>
      <w:r w:rsidRPr="00EB6AC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187664" w:rsidRPr="00EB6AC8" w:rsidRDefault="00187664" w:rsidP="006C0D9F">
      <w:pPr>
        <w:spacing w:after="160"/>
        <w:jc w:val="both"/>
        <w:rPr>
          <w:sz w:val="24"/>
          <w:szCs w:val="24"/>
        </w:rPr>
      </w:pPr>
      <w:r w:rsidRPr="00EB6AC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187664" w:rsidRPr="00EB6AC8" w:rsidRDefault="00187664" w:rsidP="006C0D9F">
      <w:pPr>
        <w:pStyle w:val="a9"/>
        <w:spacing w:after="160" w:line="240" w:lineRule="auto"/>
        <w:rPr>
          <w:szCs w:val="24"/>
        </w:rPr>
      </w:pPr>
      <w:r w:rsidRPr="00EB6AC8">
        <w:rPr>
          <w:szCs w:val="24"/>
        </w:rPr>
        <w:lastRenderedPageBreak/>
        <w:t xml:space="preserve">Исполнительная документация </w:t>
      </w:r>
      <w:r w:rsidR="00D030DA" w:rsidRPr="00EB6AC8">
        <w:rPr>
          <w:szCs w:val="24"/>
        </w:rPr>
        <w:t>–</w:t>
      </w:r>
      <w:r w:rsidRPr="00EB6AC8">
        <w:rPr>
          <w:szCs w:val="24"/>
        </w:rPr>
        <w:t xml:space="preserve">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w:t>
      </w:r>
      <w:r w:rsidR="00051AB2">
        <w:rPr>
          <w:szCs w:val="24"/>
        </w:rPr>
        <w:t>Ф</w:t>
      </w:r>
      <w:r w:rsidRPr="00EB6AC8">
        <w:rPr>
          <w:szCs w:val="24"/>
        </w:rPr>
        <w:t>едерации.</w:t>
      </w:r>
    </w:p>
    <w:p w:rsidR="00187664" w:rsidRPr="00EB6AC8" w:rsidRDefault="00187664" w:rsidP="006C0D9F">
      <w:pPr>
        <w:pStyle w:val="a9"/>
        <w:spacing w:after="160" w:line="240" w:lineRule="auto"/>
        <w:rPr>
          <w:szCs w:val="24"/>
        </w:rPr>
      </w:pPr>
      <w:r w:rsidRPr="00EB6AC8">
        <w:rPr>
          <w:szCs w:val="24"/>
        </w:rPr>
        <w:t xml:space="preserve">Строительная площадка (стройплощадка) </w:t>
      </w:r>
      <w:r w:rsidR="00D030DA" w:rsidRPr="00EB6AC8">
        <w:rPr>
          <w:szCs w:val="24"/>
        </w:rPr>
        <w:t>–</w:t>
      </w:r>
      <w:r w:rsidRPr="00EB6AC8">
        <w:rPr>
          <w:szCs w:val="24"/>
        </w:rPr>
        <w:t xml:space="preserve">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rsidR="00187664" w:rsidRPr="00EB6AC8" w:rsidRDefault="00187664" w:rsidP="006C0D9F">
      <w:pPr>
        <w:spacing w:after="160"/>
        <w:jc w:val="both"/>
        <w:rPr>
          <w:sz w:val="24"/>
          <w:szCs w:val="24"/>
        </w:rPr>
      </w:pPr>
      <w:r w:rsidRPr="00EB6AC8">
        <w:rPr>
          <w:sz w:val="24"/>
          <w:szCs w:val="24"/>
        </w:rPr>
        <w:t xml:space="preserve">Сметная документация (Смета/Сметы) </w:t>
      </w:r>
      <w:r w:rsidR="00D030DA" w:rsidRPr="00EB6AC8">
        <w:rPr>
          <w:sz w:val="24"/>
          <w:szCs w:val="24"/>
        </w:rPr>
        <w:t>–</w:t>
      </w:r>
      <w:r w:rsidRPr="00EB6AC8">
        <w:rPr>
          <w:sz w:val="24"/>
          <w:szCs w:val="24"/>
        </w:rPr>
        <w:t xml:space="preserve">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EB6AC8" w:rsidRDefault="00187664" w:rsidP="006C0D9F">
      <w:pPr>
        <w:spacing w:after="160"/>
        <w:jc w:val="both"/>
        <w:rPr>
          <w:sz w:val="24"/>
          <w:szCs w:val="24"/>
        </w:rPr>
      </w:pPr>
      <w:r w:rsidRPr="00EB6AC8">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187664" w:rsidRPr="00EB6AC8" w:rsidRDefault="00187664" w:rsidP="006C0D9F">
      <w:pPr>
        <w:spacing w:after="160"/>
        <w:jc w:val="both"/>
        <w:rPr>
          <w:sz w:val="24"/>
          <w:szCs w:val="24"/>
        </w:rPr>
      </w:pPr>
      <w:r w:rsidRPr="00EB6AC8">
        <w:rPr>
          <w:sz w:val="24"/>
          <w:szCs w:val="24"/>
        </w:rPr>
        <w:t xml:space="preserve">Сторона </w:t>
      </w:r>
      <w:r w:rsidR="00D030DA" w:rsidRPr="00EB6AC8">
        <w:rPr>
          <w:sz w:val="24"/>
          <w:szCs w:val="24"/>
        </w:rPr>
        <w:t>–</w:t>
      </w:r>
      <w:r w:rsidRPr="00EB6AC8">
        <w:rPr>
          <w:sz w:val="24"/>
          <w:szCs w:val="24"/>
        </w:rPr>
        <w:t xml:space="preserve"> Заказчик или Подрядчик.</w:t>
      </w:r>
    </w:p>
    <w:p w:rsidR="00187664" w:rsidRPr="00EB6AC8" w:rsidRDefault="00187664" w:rsidP="006C0D9F">
      <w:pPr>
        <w:spacing w:after="160"/>
        <w:jc w:val="both"/>
        <w:rPr>
          <w:sz w:val="24"/>
          <w:szCs w:val="24"/>
        </w:rPr>
      </w:pPr>
      <w:r w:rsidRPr="00EB6AC8">
        <w:rPr>
          <w:sz w:val="24"/>
          <w:szCs w:val="24"/>
        </w:rPr>
        <w:t xml:space="preserve">Стороны </w:t>
      </w:r>
      <w:r w:rsidR="00D030DA" w:rsidRPr="00EB6AC8">
        <w:rPr>
          <w:sz w:val="24"/>
          <w:szCs w:val="24"/>
        </w:rPr>
        <w:t>–</w:t>
      </w:r>
      <w:r w:rsidRPr="00EB6AC8">
        <w:rPr>
          <w:sz w:val="24"/>
          <w:szCs w:val="24"/>
        </w:rPr>
        <w:t xml:space="preserve"> совместно Заказчик и Подрядчик.</w:t>
      </w:r>
    </w:p>
    <w:p w:rsidR="00187664" w:rsidRPr="00EB6AC8" w:rsidRDefault="00187664" w:rsidP="00187664">
      <w:pPr>
        <w:jc w:val="both"/>
        <w:rPr>
          <w:sz w:val="24"/>
          <w:szCs w:val="24"/>
        </w:rPr>
      </w:pPr>
      <w:r w:rsidRPr="00EB6AC8">
        <w:rPr>
          <w:sz w:val="24"/>
          <w:szCs w:val="24"/>
        </w:rPr>
        <w:t xml:space="preserve">Экономия подрядчика </w:t>
      </w:r>
      <w:r w:rsidR="00D030DA" w:rsidRPr="00EB6AC8">
        <w:rPr>
          <w:sz w:val="24"/>
          <w:szCs w:val="24"/>
        </w:rPr>
        <w:t>–</w:t>
      </w:r>
      <w:r w:rsidRPr="00EB6AC8">
        <w:rPr>
          <w:sz w:val="24"/>
          <w:szCs w:val="24"/>
        </w:rPr>
        <w:t xml:space="preserve">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187664" w:rsidRPr="00EB6AC8" w:rsidRDefault="00187664" w:rsidP="00187664">
      <w:pPr>
        <w:jc w:val="both"/>
        <w:rPr>
          <w:sz w:val="24"/>
          <w:szCs w:val="24"/>
        </w:rPr>
      </w:pPr>
    </w:p>
    <w:p w:rsidR="00187664" w:rsidRPr="00EB6AC8" w:rsidRDefault="00187664" w:rsidP="000E1FFD">
      <w:pPr>
        <w:tabs>
          <w:tab w:val="left" w:pos="284"/>
        </w:tabs>
        <w:spacing w:line="240" w:lineRule="atLeast"/>
        <w:jc w:val="center"/>
        <w:rPr>
          <w:b/>
          <w:sz w:val="24"/>
          <w:szCs w:val="24"/>
        </w:rPr>
      </w:pPr>
      <w:r w:rsidRPr="00EB6AC8">
        <w:rPr>
          <w:b/>
          <w:sz w:val="24"/>
          <w:szCs w:val="24"/>
        </w:rPr>
        <w:t>ПРЕДМЕТ ДОГОВОРА</w:t>
      </w:r>
    </w:p>
    <w:p w:rsidR="00187664" w:rsidRPr="00EB6AC8" w:rsidRDefault="00187664" w:rsidP="00692DD1">
      <w:pPr>
        <w:numPr>
          <w:ilvl w:val="1"/>
          <w:numId w:val="2"/>
        </w:numPr>
        <w:tabs>
          <w:tab w:val="left" w:pos="1134"/>
        </w:tabs>
        <w:ind w:left="0" w:firstLine="567"/>
        <w:jc w:val="both"/>
        <w:rPr>
          <w:sz w:val="24"/>
          <w:szCs w:val="24"/>
        </w:rPr>
      </w:pPr>
      <w:r w:rsidRPr="00EB6AC8">
        <w:rPr>
          <w:sz w:val="24"/>
          <w:szCs w:val="24"/>
        </w:rPr>
        <w:t>Заказчик поручает, а Подрядчик, в счет оговоренной статьей</w:t>
      </w:r>
      <w:r w:rsidRPr="00EB6AC8">
        <w:rPr>
          <w:noProof/>
          <w:sz w:val="24"/>
          <w:szCs w:val="24"/>
        </w:rPr>
        <w:t xml:space="preserve"> 2</w:t>
      </w:r>
      <w:r w:rsidRPr="00EB6AC8">
        <w:rPr>
          <w:sz w:val="24"/>
          <w:szCs w:val="24"/>
        </w:rPr>
        <w:t xml:space="preserve"> Договора цены, обязуется: </w:t>
      </w:r>
    </w:p>
    <w:p w:rsidR="00187664" w:rsidRPr="004458B5" w:rsidRDefault="00187664" w:rsidP="00692DD1">
      <w:pPr>
        <w:tabs>
          <w:tab w:val="left" w:pos="1134"/>
        </w:tabs>
        <w:suppressAutoHyphens/>
        <w:jc w:val="both"/>
      </w:pPr>
      <w:r w:rsidRPr="00BB39B9">
        <w:rPr>
          <w:sz w:val="24"/>
          <w:szCs w:val="24"/>
        </w:rPr>
        <w:t xml:space="preserve">выполнить на свой риск, собственными и/или привлеченными силам </w:t>
      </w:r>
      <w:r w:rsidRPr="00BB39B9">
        <w:rPr>
          <w:bCs/>
          <w:sz w:val="24"/>
          <w:szCs w:val="24"/>
        </w:rPr>
        <w:t>Работы</w:t>
      </w:r>
      <w:r w:rsidRPr="00BB39B9">
        <w:rPr>
          <w:sz w:val="24"/>
          <w:szCs w:val="24"/>
        </w:rPr>
        <w:t xml:space="preserve"> (</w:t>
      </w:r>
      <w:proofErr w:type="spellStart"/>
      <w:proofErr w:type="gramStart"/>
      <w:r w:rsidR="000E1FFD" w:rsidRPr="00BB39B9">
        <w:rPr>
          <w:sz w:val="24"/>
          <w:szCs w:val="24"/>
        </w:rPr>
        <w:t>поставка,</w:t>
      </w:r>
      <w:r w:rsidRPr="00BB39B9">
        <w:rPr>
          <w:sz w:val="24"/>
          <w:szCs w:val="24"/>
        </w:rPr>
        <w:t>строительно</w:t>
      </w:r>
      <w:proofErr w:type="spellEnd"/>
      <w:proofErr w:type="gramEnd"/>
      <w:r w:rsidRPr="00BB39B9">
        <w:rPr>
          <w:sz w:val="24"/>
          <w:szCs w:val="24"/>
        </w:rPr>
        <w:t xml:space="preserve">-монтажные и пусконаладочные работы (далее по тексту «Работы») </w:t>
      </w:r>
      <w:r w:rsidR="00BB39B9" w:rsidRPr="00050849">
        <w:rPr>
          <w:sz w:val="24"/>
          <w:szCs w:val="24"/>
        </w:rPr>
        <w:t>«</w:t>
      </w:r>
      <w:r w:rsidR="00BB39B9" w:rsidRPr="006A617F">
        <w:rPr>
          <w:sz w:val="24"/>
          <w:szCs w:val="24"/>
        </w:rPr>
        <w:t xml:space="preserve">Техническое переоснащение системы кондиционирования в помещении серверной ГЭС-9 филиала «Карельский» ПАО </w:t>
      </w:r>
      <w:r w:rsidR="000978BD">
        <w:rPr>
          <w:sz w:val="24"/>
          <w:szCs w:val="24"/>
        </w:rPr>
        <w:t>«</w:t>
      </w:r>
      <w:r w:rsidR="00BB39B9" w:rsidRPr="006A617F">
        <w:rPr>
          <w:sz w:val="24"/>
          <w:szCs w:val="24"/>
        </w:rPr>
        <w:t>ТГК-1»</w:t>
      </w:r>
      <w:r w:rsidR="00744FB7">
        <w:rPr>
          <w:sz w:val="24"/>
          <w:szCs w:val="24"/>
        </w:rPr>
        <w:t xml:space="preserve">, </w:t>
      </w:r>
      <w:r w:rsidR="00DB1CA7" w:rsidRPr="00EB6AC8">
        <w:rPr>
          <w:sz w:val="24"/>
          <w:szCs w:val="24"/>
        </w:rPr>
        <w:t xml:space="preserve"> </w:t>
      </w:r>
      <w:r w:rsidRPr="00EB6AC8">
        <w:rPr>
          <w:sz w:val="24"/>
          <w:szCs w:val="24"/>
        </w:rPr>
        <w:t xml:space="preserve">в соответствии с Техническим заданием (Приложение № </w:t>
      </w:r>
      <w:r w:rsidR="00DB1CA7" w:rsidRPr="00EB6AC8">
        <w:rPr>
          <w:sz w:val="24"/>
          <w:szCs w:val="24"/>
        </w:rPr>
        <w:t>1</w:t>
      </w:r>
      <w:r w:rsidRPr="00EB6AC8">
        <w:rPr>
          <w:sz w:val="24"/>
          <w:szCs w:val="24"/>
        </w:rPr>
        <w:t xml:space="preserve">  к настоящему Договору</w:t>
      </w:r>
      <w:r w:rsidR="00EB6AC8" w:rsidRPr="00EB6AC8">
        <w:rPr>
          <w:sz w:val="24"/>
          <w:szCs w:val="24"/>
        </w:rPr>
        <w:t>)</w:t>
      </w:r>
      <w:r w:rsidR="00EA3A35">
        <w:rPr>
          <w:sz w:val="24"/>
          <w:szCs w:val="24"/>
        </w:rPr>
        <w:t>.</w:t>
      </w:r>
      <w:r w:rsidR="00EA3A35" w:rsidDel="00EA3A35">
        <w:rPr>
          <w:sz w:val="24"/>
          <w:szCs w:val="24"/>
        </w:rPr>
        <w:t xml:space="preserve"> </w:t>
      </w:r>
      <w:r w:rsidRPr="00EB6AC8">
        <w:rPr>
          <w:sz w:val="24"/>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срок годности, а также иные данные, позволяющие однозначно идентифицировать поставляемое Оборудование, определены Сторонами в </w:t>
      </w:r>
      <w:r w:rsidR="00DB1CA7" w:rsidRPr="00EB6AC8">
        <w:rPr>
          <w:sz w:val="24"/>
          <w:szCs w:val="24"/>
        </w:rPr>
        <w:t>Спецификации (</w:t>
      </w:r>
      <w:r w:rsidRPr="00EB6AC8">
        <w:rPr>
          <w:sz w:val="24"/>
          <w:szCs w:val="24"/>
        </w:rPr>
        <w:t xml:space="preserve">Приложении № </w:t>
      </w:r>
      <w:r w:rsidR="00DB1CA7" w:rsidRPr="00EB6AC8">
        <w:rPr>
          <w:sz w:val="24"/>
          <w:szCs w:val="24"/>
        </w:rPr>
        <w:t>2</w:t>
      </w:r>
      <w:r w:rsidRPr="00EB6AC8">
        <w:rPr>
          <w:sz w:val="24"/>
          <w:szCs w:val="24"/>
        </w:rPr>
        <w:t xml:space="preserve"> к Договору</w:t>
      </w:r>
      <w:r w:rsidR="00DB1CA7" w:rsidRPr="00EB6AC8">
        <w:rPr>
          <w:sz w:val="24"/>
          <w:szCs w:val="24"/>
        </w:rPr>
        <w:t>)</w:t>
      </w:r>
      <w:r w:rsidRPr="00EB6AC8">
        <w:rPr>
          <w:sz w:val="24"/>
          <w:szCs w:val="24"/>
        </w:rPr>
        <w:t xml:space="preserve">. </w:t>
      </w:r>
    </w:p>
    <w:p w:rsidR="00187664" w:rsidRPr="00EB6AC8" w:rsidRDefault="00187664" w:rsidP="00692DD1">
      <w:pPr>
        <w:pStyle w:val="a9"/>
        <w:numPr>
          <w:ilvl w:val="1"/>
          <w:numId w:val="2"/>
        </w:numPr>
        <w:tabs>
          <w:tab w:val="left" w:pos="1134"/>
        </w:tabs>
        <w:spacing w:line="240" w:lineRule="auto"/>
        <w:ind w:left="0" w:firstLine="567"/>
        <w:rPr>
          <w:szCs w:val="24"/>
        </w:rPr>
      </w:pPr>
      <w:r w:rsidRPr="00EB6AC8">
        <w:rPr>
          <w:szCs w:val="24"/>
        </w:rPr>
        <w:t xml:space="preserve">Заказчик обязуется принять результат Работ и Оборудование </w:t>
      </w:r>
      <w:proofErr w:type="gramStart"/>
      <w:r w:rsidRPr="00EB6AC8">
        <w:rPr>
          <w:szCs w:val="24"/>
        </w:rPr>
        <w:t>и  оплатить</w:t>
      </w:r>
      <w:proofErr w:type="gramEnd"/>
      <w:r w:rsidRPr="00EB6AC8">
        <w:rPr>
          <w:szCs w:val="24"/>
        </w:rPr>
        <w:t xml:space="preserve"> их согласно условиям настоящего Договора.</w:t>
      </w:r>
    </w:p>
    <w:p w:rsidR="00187664" w:rsidRPr="00EB6AC8" w:rsidRDefault="00187664" w:rsidP="00692DD1">
      <w:pPr>
        <w:pStyle w:val="a9"/>
        <w:numPr>
          <w:ilvl w:val="1"/>
          <w:numId w:val="2"/>
        </w:numPr>
        <w:tabs>
          <w:tab w:val="left" w:pos="1134"/>
        </w:tabs>
        <w:spacing w:line="240" w:lineRule="auto"/>
        <w:ind w:left="0" w:firstLine="567"/>
        <w:rPr>
          <w:szCs w:val="24"/>
        </w:rPr>
      </w:pPr>
      <w:r w:rsidRPr="00EB6AC8">
        <w:rPr>
          <w:szCs w:val="24"/>
        </w:rPr>
        <w:t>Условия Договора являются обязательными для исполнения Сторонами.</w:t>
      </w:r>
    </w:p>
    <w:p w:rsidR="00187664" w:rsidRPr="00EB6AC8" w:rsidRDefault="00187664" w:rsidP="00692DD1">
      <w:pPr>
        <w:pStyle w:val="a9"/>
        <w:numPr>
          <w:ilvl w:val="1"/>
          <w:numId w:val="2"/>
        </w:numPr>
        <w:tabs>
          <w:tab w:val="left" w:pos="1134"/>
        </w:tabs>
        <w:spacing w:line="240" w:lineRule="auto"/>
        <w:ind w:left="0" w:firstLine="567"/>
        <w:rPr>
          <w:szCs w:val="24"/>
        </w:rPr>
      </w:pPr>
      <w:r w:rsidRPr="00EB6AC8">
        <w:rPr>
          <w:szCs w:val="24"/>
        </w:rPr>
        <w:t xml:space="preserve">Подрядчик обязуется выполнить Работы, указанные в п. 1.1 </w:t>
      </w:r>
      <w:proofErr w:type="gramStart"/>
      <w:r w:rsidRPr="00EB6AC8">
        <w:rPr>
          <w:szCs w:val="24"/>
        </w:rPr>
        <w:t>Договора,  в</w:t>
      </w:r>
      <w:proofErr w:type="gramEnd"/>
      <w:r w:rsidRPr="00EB6AC8">
        <w:rPr>
          <w:szCs w:val="24"/>
        </w:rPr>
        <w:t xml:space="preserve"> следующие сроки:</w:t>
      </w:r>
    </w:p>
    <w:p w:rsidR="00187664" w:rsidRPr="00EB6AC8" w:rsidRDefault="00187664" w:rsidP="00692DD1">
      <w:pPr>
        <w:pStyle w:val="a9"/>
        <w:tabs>
          <w:tab w:val="left" w:pos="1134"/>
        </w:tabs>
        <w:spacing w:line="240" w:lineRule="auto"/>
        <w:ind w:firstLine="567"/>
        <w:rPr>
          <w:szCs w:val="24"/>
        </w:rPr>
      </w:pPr>
      <w:r w:rsidRPr="00EB6AC8">
        <w:rPr>
          <w:szCs w:val="24"/>
        </w:rPr>
        <w:t>Дата начала Работ:</w:t>
      </w:r>
      <w:r w:rsidR="00DB1CA7" w:rsidRPr="00EB6AC8">
        <w:rPr>
          <w:szCs w:val="24"/>
        </w:rPr>
        <w:t xml:space="preserve"> с даты подписания Договора.</w:t>
      </w:r>
    </w:p>
    <w:p w:rsidR="00187664" w:rsidRPr="00EB6AC8" w:rsidRDefault="00187664" w:rsidP="00692DD1">
      <w:pPr>
        <w:pStyle w:val="a9"/>
        <w:tabs>
          <w:tab w:val="left" w:pos="1134"/>
        </w:tabs>
        <w:spacing w:line="240" w:lineRule="auto"/>
        <w:ind w:firstLine="567"/>
        <w:rPr>
          <w:szCs w:val="24"/>
        </w:rPr>
      </w:pPr>
      <w:r w:rsidRPr="00EB6AC8">
        <w:rPr>
          <w:szCs w:val="24"/>
        </w:rPr>
        <w:t xml:space="preserve">Дата окончания Работ: </w:t>
      </w:r>
      <w:r w:rsidR="00DB1CA7" w:rsidRPr="00EB6AC8">
        <w:rPr>
          <w:szCs w:val="24"/>
        </w:rPr>
        <w:t>31.12.2016 г.</w:t>
      </w:r>
    </w:p>
    <w:p w:rsidR="00187664" w:rsidRPr="008303E7" w:rsidRDefault="00187664" w:rsidP="00692DD1">
      <w:pPr>
        <w:numPr>
          <w:ilvl w:val="1"/>
          <w:numId w:val="2"/>
        </w:numPr>
        <w:tabs>
          <w:tab w:val="left" w:pos="1134"/>
        </w:tabs>
        <w:ind w:left="0" w:firstLine="567"/>
        <w:jc w:val="both"/>
        <w:rPr>
          <w:sz w:val="24"/>
          <w:szCs w:val="24"/>
        </w:rPr>
      </w:pPr>
      <w:r w:rsidRPr="008303E7">
        <w:rPr>
          <w:sz w:val="24"/>
          <w:szCs w:val="24"/>
        </w:rPr>
        <w:t xml:space="preserve">Подрядчик обязуется поставить Оборудование в </w:t>
      </w:r>
      <w:r w:rsidR="00DB1CA7" w:rsidRPr="008303E7">
        <w:rPr>
          <w:sz w:val="24"/>
          <w:szCs w:val="24"/>
        </w:rPr>
        <w:t xml:space="preserve">течение </w:t>
      </w:r>
      <w:r w:rsidR="00DB4EC6" w:rsidRPr="00DB4EC6">
        <w:rPr>
          <w:sz w:val="24"/>
          <w:szCs w:val="24"/>
        </w:rPr>
        <w:t>30</w:t>
      </w:r>
      <w:r w:rsidR="00EA3A35" w:rsidRPr="00DB4EC6">
        <w:rPr>
          <w:sz w:val="24"/>
          <w:szCs w:val="24"/>
        </w:rPr>
        <w:t xml:space="preserve"> (</w:t>
      </w:r>
      <w:r w:rsidR="00DB4EC6" w:rsidRPr="00DB4EC6">
        <w:rPr>
          <w:sz w:val="24"/>
          <w:szCs w:val="24"/>
        </w:rPr>
        <w:t>Тридцати</w:t>
      </w:r>
      <w:r w:rsidR="00EA3A35" w:rsidRPr="00DB4EC6">
        <w:rPr>
          <w:sz w:val="24"/>
          <w:szCs w:val="24"/>
        </w:rPr>
        <w:t>) д</w:t>
      </w:r>
      <w:r w:rsidR="00DB1CA7" w:rsidRPr="00DB4EC6">
        <w:rPr>
          <w:sz w:val="24"/>
          <w:szCs w:val="24"/>
        </w:rPr>
        <w:t>ней</w:t>
      </w:r>
      <w:r w:rsidR="0033271B">
        <w:rPr>
          <w:sz w:val="24"/>
          <w:szCs w:val="24"/>
        </w:rPr>
        <w:t xml:space="preserve"> </w:t>
      </w:r>
      <w:r w:rsidR="00DB1CA7" w:rsidRPr="008303E7">
        <w:rPr>
          <w:sz w:val="24"/>
          <w:szCs w:val="24"/>
        </w:rPr>
        <w:t>с даты подписания Договора.</w:t>
      </w:r>
    </w:p>
    <w:p w:rsidR="00187664" w:rsidRPr="00EB6AC8" w:rsidRDefault="00187664" w:rsidP="00692DD1">
      <w:pPr>
        <w:numPr>
          <w:ilvl w:val="1"/>
          <w:numId w:val="2"/>
        </w:numPr>
        <w:tabs>
          <w:tab w:val="left" w:pos="1134"/>
        </w:tabs>
        <w:ind w:left="0" w:firstLine="567"/>
        <w:jc w:val="both"/>
        <w:rPr>
          <w:sz w:val="24"/>
          <w:szCs w:val="24"/>
        </w:rPr>
      </w:pPr>
      <w:r w:rsidRPr="00EB6AC8">
        <w:rPr>
          <w:sz w:val="24"/>
          <w:szCs w:val="24"/>
        </w:rPr>
        <w:t>Подрядчик имеет право с письменного согласия Заказчика для выполнения части Работ по настоящему Договору привлечь субподрядчика(-</w:t>
      </w:r>
      <w:proofErr w:type="spellStart"/>
      <w:r w:rsidRPr="00EB6AC8">
        <w:rPr>
          <w:sz w:val="24"/>
          <w:szCs w:val="24"/>
        </w:rPr>
        <w:t>ов</w:t>
      </w:r>
      <w:proofErr w:type="spellEnd"/>
      <w:r w:rsidRPr="00EB6AC8">
        <w:rPr>
          <w:sz w:val="24"/>
          <w:szCs w:val="24"/>
        </w:rPr>
        <w:t xml:space="preserve">) при соблюдении условий, </w:t>
      </w:r>
      <w:r w:rsidRPr="00EB6AC8">
        <w:rPr>
          <w:sz w:val="24"/>
          <w:szCs w:val="24"/>
        </w:rPr>
        <w:lastRenderedPageBreak/>
        <w:t>изложенных в п.</w:t>
      </w:r>
      <w:r w:rsidR="00222A50" w:rsidRPr="004458B5">
        <w:rPr>
          <w:sz w:val="24"/>
          <w:szCs w:val="24"/>
        </w:rPr>
        <w:t xml:space="preserve"> </w:t>
      </w:r>
      <w:r w:rsidRPr="00EB6AC8">
        <w:rPr>
          <w:sz w:val="24"/>
          <w:szCs w:val="24"/>
        </w:rPr>
        <w:t>4.3.7. настоящего Договора. При этом ответственность за качество произведенных таким(-ими) субподрядчиком(-</w:t>
      </w:r>
      <w:proofErr w:type="spellStart"/>
      <w:r w:rsidRPr="00EB6AC8">
        <w:rPr>
          <w:sz w:val="24"/>
          <w:szCs w:val="24"/>
        </w:rPr>
        <w:t>ами</w:t>
      </w:r>
      <w:proofErr w:type="spellEnd"/>
      <w:r w:rsidRPr="00EB6AC8">
        <w:rPr>
          <w:sz w:val="24"/>
          <w:szCs w:val="24"/>
        </w:rPr>
        <w:t>) работ перед Заказчиком несет Подрядчик.</w:t>
      </w:r>
    </w:p>
    <w:p w:rsidR="00187664" w:rsidRPr="00EB6AC8" w:rsidRDefault="00187664" w:rsidP="00692DD1">
      <w:pPr>
        <w:pStyle w:val="a9"/>
        <w:numPr>
          <w:ilvl w:val="1"/>
          <w:numId w:val="2"/>
        </w:numPr>
        <w:tabs>
          <w:tab w:val="left" w:pos="1134"/>
        </w:tabs>
        <w:spacing w:line="240" w:lineRule="auto"/>
        <w:ind w:left="0" w:firstLine="567"/>
        <w:rPr>
          <w:szCs w:val="24"/>
        </w:rPr>
      </w:pPr>
      <w:r w:rsidRPr="00EB6AC8">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187664" w:rsidRPr="00EB6AC8" w:rsidRDefault="00187664" w:rsidP="00187664">
      <w:pPr>
        <w:pStyle w:val="a9"/>
        <w:rPr>
          <w:szCs w:val="24"/>
        </w:rPr>
      </w:pPr>
    </w:p>
    <w:p w:rsidR="00187664" w:rsidRPr="00EB6AC8" w:rsidRDefault="00187664" w:rsidP="004654B6">
      <w:pPr>
        <w:numPr>
          <w:ilvl w:val="0"/>
          <w:numId w:val="2"/>
        </w:numPr>
        <w:spacing w:line="240" w:lineRule="atLeast"/>
        <w:ind w:left="0" w:firstLine="426"/>
        <w:jc w:val="center"/>
        <w:rPr>
          <w:b/>
          <w:sz w:val="24"/>
          <w:szCs w:val="24"/>
        </w:rPr>
      </w:pPr>
      <w:r w:rsidRPr="00EB6AC8">
        <w:rPr>
          <w:b/>
          <w:sz w:val="24"/>
          <w:szCs w:val="24"/>
        </w:rPr>
        <w:t>ЦЕНА ДОГОВОРА</w:t>
      </w:r>
    </w:p>
    <w:p w:rsidR="00187664" w:rsidRPr="00EB6AC8" w:rsidRDefault="00187664" w:rsidP="00187664">
      <w:pPr>
        <w:tabs>
          <w:tab w:val="left" w:pos="1134"/>
        </w:tabs>
        <w:ind w:firstLine="567"/>
        <w:jc w:val="both"/>
        <w:rPr>
          <w:sz w:val="24"/>
          <w:szCs w:val="24"/>
        </w:rPr>
      </w:pPr>
      <w:r w:rsidRPr="00EB6AC8">
        <w:rPr>
          <w:noProof/>
          <w:sz w:val="24"/>
          <w:szCs w:val="24"/>
        </w:rPr>
        <w:t>2.1</w:t>
      </w:r>
      <w:r w:rsidRPr="00EB6AC8">
        <w:rPr>
          <w:sz w:val="24"/>
          <w:szCs w:val="24"/>
        </w:rPr>
        <w:t xml:space="preserve"> Цена настоящего Договора составляет _____(______), кроме того НДС _______(____). Всего с НДС ________(_______).</w:t>
      </w:r>
    </w:p>
    <w:p w:rsidR="00187664" w:rsidRPr="00EB6AC8" w:rsidRDefault="00187664" w:rsidP="00187664">
      <w:pPr>
        <w:tabs>
          <w:tab w:val="left" w:pos="1134"/>
        </w:tabs>
        <w:ind w:firstLine="567"/>
        <w:jc w:val="both"/>
        <w:rPr>
          <w:sz w:val="24"/>
          <w:szCs w:val="24"/>
        </w:rPr>
      </w:pPr>
      <w:r w:rsidRPr="00EB6AC8">
        <w:rPr>
          <w:sz w:val="24"/>
          <w:szCs w:val="24"/>
        </w:rPr>
        <w:t xml:space="preserve">Цена Договора является твердой (неизменной) и представляет собой полную стоимость всего объема работ и стоимость Оборудования, </w:t>
      </w:r>
      <w:proofErr w:type="gramStart"/>
      <w:r w:rsidRPr="00EB6AC8">
        <w:rPr>
          <w:sz w:val="24"/>
          <w:szCs w:val="24"/>
        </w:rPr>
        <w:t>поставляемого  по</w:t>
      </w:r>
      <w:proofErr w:type="gramEnd"/>
      <w:r w:rsidRPr="00EB6AC8">
        <w:rPr>
          <w:sz w:val="24"/>
          <w:szCs w:val="24"/>
        </w:rPr>
        <w:t xml:space="preserve"> настоящему договору. </w:t>
      </w:r>
    </w:p>
    <w:p w:rsidR="00187664" w:rsidRPr="00EB6AC8" w:rsidRDefault="00187664" w:rsidP="00187664">
      <w:pPr>
        <w:pStyle w:val="a9"/>
        <w:tabs>
          <w:tab w:val="left" w:pos="1134"/>
          <w:tab w:val="num" w:pos="3960"/>
        </w:tabs>
        <w:spacing w:line="240" w:lineRule="auto"/>
        <w:rPr>
          <w:b/>
          <w:szCs w:val="24"/>
        </w:rPr>
      </w:pPr>
      <w:r w:rsidRPr="00EB6AC8">
        <w:rPr>
          <w:szCs w:val="24"/>
        </w:rPr>
        <w:tab/>
      </w:r>
      <w:r w:rsidRPr="00EB6AC8">
        <w:rPr>
          <w:b/>
          <w:szCs w:val="24"/>
        </w:rPr>
        <w:t xml:space="preserve">Цена настоящего Договора складывается:   </w:t>
      </w:r>
    </w:p>
    <w:p w:rsidR="00187664" w:rsidRPr="00EB6AC8" w:rsidRDefault="00187664" w:rsidP="00187664">
      <w:pPr>
        <w:tabs>
          <w:tab w:val="left" w:pos="567"/>
        </w:tabs>
        <w:ind w:firstLine="567"/>
        <w:jc w:val="both"/>
        <w:rPr>
          <w:sz w:val="24"/>
          <w:szCs w:val="24"/>
        </w:rPr>
      </w:pPr>
      <w:r w:rsidRPr="00EB6AC8">
        <w:rPr>
          <w:sz w:val="24"/>
          <w:szCs w:val="24"/>
        </w:rPr>
        <w:tab/>
        <w:t>2.1.1. из совокупности стоимости Работ, выполняемых Подрядчиком по Договору. Стоимость Работ определяется на основании Смет (Приложение № 3), в том числе:</w:t>
      </w:r>
    </w:p>
    <w:p w:rsidR="00187664" w:rsidRPr="00EB6AC8" w:rsidRDefault="00187664" w:rsidP="00187664">
      <w:pPr>
        <w:tabs>
          <w:tab w:val="left" w:pos="567"/>
        </w:tabs>
        <w:ind w:firstLine="567"/>
        <w:jc w:val="both"/>
        <w:rPr>
          <w:sz w:val="24"/>
          <w:szCs w:val="24"/>
        </w:rPr>
      </w:pPr>
      <w:r w:rsidRPr="00EB6AC8">
        <w:rPr>
          <w:sz w:val="24"/>
          <w:szCs w:val="24"/>
        </w:rPr>
        <w:t>2.1.1.1 стоимость строительно-монтажных работ</w:t>
      </w:r>
      <w:r w:rsidR="00EA3A35">
        <w:rPr>
          <w:sz w:val="24"/>
          <w:szCs w:val="24"/>
        </w:rPr>
        <w:t xml:space="preserve"> и пуско-наладочных </w:t>
      </w:r>
      <w:proofErr w:type="gramStart"/>
      <w:r w:rsidR="00EA3A35">
        <w:rPr>
          <w:sz w:val="24"/>
          <w:szCs w:val="24"/>
        </w:rPr>
        <w:t xml:space="preserve">работ </w:t>
      </w:r>
      <w:r w:rsidRPr="00EB6AC8">
        <w:rPr>
          <w:sz w:val="24"/>
          <w:szCs w:val="24"/>
        </w:rPr>
        <w:t xml:space="preserve"> составляет</w:t>
      </w:r>
      <w:proofErr w:type="gramEnd"/>
      <w:r w:rsidRPr="00EB6AC8">
        <w:rPr>
          <w:sz w:val="24"/>
          <w:szCs w:val="24"/>
        </w:rPr>
        <w:t xml:space="preserve"> _____(______), кроме того НДС _______(____). Всего с НДС ________(_______).</w:t>
      </w:r>
    </w:p>
    <w:p w:rsidR="00187664" w:rsidRPr="00EB6AC8" w:rsidRDefault="00187664" w:rsidP="00187664">
      <w:pPr>
        <w:tabs>
          <w:tab w:val="left" w:pos="567"/>
        </w:tabs>
        <w:ind w:firstLine="567"/>
        <w:jc w:val="both"/>
        <w:rPr>
          <w:sz w:val="24"/>
          <w:szCs w:val="24"/>
        </w:rPr>
      </w:pPr>
      <w:r w:rsidRPr="00EB6AC8">
        <w:rPr>
          <w:sz w:val="24"/>
          <w:szCs w:val="24"/>
        </w:rPr>
        <w:tab/>
        <w:t>2.1.</w:t>
      </w:r>
      <w:r w:rsidR="00672DAF" w:rsidRPr="00EB6AC8">
        <w:rPr>
          <w:sz w:val="24"/>
          <w:szCs w:val="24"/>
        </w:rPr>
        <w:t>2.</w:t>
      </w:r>
      <w:r w:rsidRPr="00EB6AC8">
        <w:rPr>
          <w:sz w:val="24"/>
          <w:szCs w:val="24"/>
        </w:rPr>
        <w:t xml:space="preserve"> ст</w:t>
      </w:r>
      <w:r w:rsidR="00DB3806" w:rsidRPr="00EB6AC8">
        <w:rPr>
          <w:sz w:val="24"/>
          <w:szCs w:val="24"/>
        </w:rPr>
        <w:t>оимости поставляемого Заказчику</w:t>
      </w:r>
      <w:r w:rsidRPr="00EB6AC8">
        <w:rPr>
          <w:sz w:val="24"/>
          <w:szCs w:val="24"/>
        </w:rPr>
        <w:t xml:space="preserve"> Оборудования в размере _____ (______), кроме того НДС _______(____). Всего с НДС ________(_______). </w:t>
      </w:r>
    </w:p>
    <w:p w:rsidR="00187664" w:rsidRPr="00EB6AC8" w:rsidRDefault="00187664" w:rsidP="00187664">
      <w:pPr>
        <w:spacing w:line="240" w:lineRule="atLeast"/>
        <w:ind w:firstLine="567"/>
        <w:jc w:val="both"/>
        <w:rPr>
          <w:sz w:val="24"/>
          <w:szCs w:val="24"/>
        </w:rPr>
      </w:pPr>
      <w:r w:rsidRPr="00EB6AC8">
        <w:rPr>
          <w:sz w:val="24"/>
          <w:szCs w:val="24"/>
        </w:rPr>
        <w:t>Стоимость Оборудования включает в себя</w:t>
      </w:r>
      <w:r w:rsidR="00DB05B8" w:rsidRPr="00EB6AC8">
        <w:rPr>
          <w:sz w:val="24"/>
          <w:szCs w:val="24"/>
        </w:rPr>
        <w:t>:</w:t>
      </w:r>
      <w:r w:rsidRPr="00EB6AC8">
        <w:rPr>
          <w:sz w:val="24"/>
          <w:szCs w:val="24"/>
        </w:rPr>
        <w:t xml:space="preserve"> </w:t>
      </w:r>
    </w:p>
    <w:p w:rsidR="00187664" w:rsidRPr="00EB6AC8" w:rsidRDefault="00DB05B8" w:rsidP="00187664">
      <w:pPr>
        <w:spacing w:line="240" w:lineRule="atLeast"/>
        <w:ind w:firstLine="567"/>
        <w:jc w:val="both"/>
        <w:rPr>
          <w:sz w:val="24"/>
          <w:szCs w:val="24"/>
        </w:rPr>
      </w:pPr>
      <w:r w:rsidRPr="00EB6AC8">
        <w:rPr>
          <w:sz w:val="24"/>
          <w:szCs w:val="24"/>
        </w:rPr>
        <w:t>-</w:t>
      </w:r>
      <w:r w:rsidR="00F36F94" w:rsidRPr="00F36F94">
        <w:t xml:space="preserve"> </w:t>
      </w:r>
      <w:r w:rsidR="00187664" w:rsidRPr="00EB6AC8">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w:t>
      </w:r>
      <w:proofErr w:type="gramStart"/>
      <w:r w:rsidR="00187664" w:rsidRPr="00744FB7">
        <w:rPr>
          <w:sz w:val="24"/>
          <w:szCs w:val="24"/>
        </w:rPr>
        <w:t xml:space="preserve">составляет </w:t>
      </w:r>
      <w:r w:rsidR="006F5334" w:rsidRPr="00744FB7">
        <w:rPr>
          <w:sz w:val="24"/>
          <w:szCs w:val="24"/>
        </w:rPr>
        <w:t xml:space="preserve"> </w:t>
      </w:r>
      <w:r w:rsidR="00C0740D" w:rsidRPr="00744FB7">
        <w:rPr>
          <w:sz w:val="24"/>
          <w:szCs w:val="24"/>
        </w:rPr>
        <w:t>1</w:t>
      </w:r>
      <w:proofErr w:type="gramEnd"/>
      <w:r w:rsidR="00187664" w:rsidRPr="00744FB7">
        <w:rPr>
          <w:sz w:val="24"/>
          <w:szCs w:val="24"/>
        </w:rPr>
        <w:t>% от</w:t>
      </w:r>
      <w:r w:rsidR="00187664" w:rsidRPr="00EB6AC8">
        <w:rPr>
          <w:sz w:val="24"/>
          <w:szCs w:val="24"/>
        </w:rPr>
        <w:t xml:space="preserve"> стоимости Оборудования (по ценам заводов-изготовителей и/или их официальных дилеров), </w:t>
      </w:r>
    </w:p>
    <w:p w:rsidR="00187664" w:rsidRPr="00EB6AC8" w:rsidRDefault="00DB05B8" w:rsidP="00187664">
      <w:pPr>
        <w:spacing w:line="240" w:lineRule="atLeast"/>
        <w:ind w:firstLine="567"/>
        <w:jc w:val="both"/>
        <w:rPr>
          <w:sz w:val="24"/>
          <w:szCs w:val="24"/>
        </w:rPr>
      </w:pPr>
      <w:r w:rsidRPr="00EB6AC8">
        <w:rPr>
          <w:sz w:val="24"/>
          <w:szCs w:val="24"/>
        </w:rPr>
        <w:t>-</w:t>
      </w:r>
      <w:r w:rsidR="00F36F94">
        <w:rPr>
          <w:sz w:val="24"/>
          <w:szCs w:val="24"/>
        </w:rPr>
        <w:t xml:space="preserve"> </w:t>
      </w:r>
      <w:proofErr w:type="gramStart"/>
      <w:r w:rsidR="00187664" w:rsidRPr="00EB6AC8">
        <w:rPr>
          <w:sz w:val="24"/>
          <w:szCs w:val="24"/>
        </w:rPr>
        <w:t>стоимость  доставки</w:t>
      </w:r>
      <w:proofErr w:type="gramEnd"/>
      <w:r w:rsidR="00187664" w:rsidRPr="00EB6AC8">
        <w:rPr>
          <w:sz w:val="24"/>
          <w:szCs w:val="24"/>
        </w:rPr>
        <w:t>, включая стоимость перевозки и погрузо-разгрузочных работ,</w:t>
      </w:r>
    </w:p>
    <w:p w:rsidR="00187664" w:rsidRPr="00EB6AC8" w:rsidRDefault="00DB05B8" w:rsidP="00187664">
      <w:pPr>
        <w:spacing w:line="240" w:lineRule="atLeast"/>
        <w:ind w:firstLine="567"/>
        <w:jc w:val="both"/>
        <w:rPr>
          <w:sz w:val="24"/>
          <w:szCs w:val="24"/>
        </w:rPr>
      </w:pPr>
      <w:r w:rsidRPr="00EB6AC8">
        <w:rPr>
          <w:sz w:val="24"/>
          <w:szCs w:val="24"/>
        </w:rPr>
        <w:t>-</w:t>
      </w:r>
      <w:r w:rsidR="00F36F94">
        <w:rPr>
          <w:sz w:val="24"/>
          <w:szCs w:val="24"/>
        </w:rPr>
        <w:t xml:space="preserve"> </w:t>
      </w:r>
      <w:r w:rsidR="00187664" w:rsidRPr="00EB6AC8">
        <w:rPr>
          <w:sz w:val="24"/>
          <w:szCs w:val="24"/>
        </w:rPr>
        <w:t xml:space="preserve">стоимость возвратной тары, </w:t>
      </w:r>
    </w:p>
    <w:p w:rsidR="00187664" w:rsidRPr="00EB6AC8" w:rsidRDefault="00187664" w:rsidP="00187664">
      <w:pPr>
        <w:spacing w:line="240" w:lineRule="atLeast"/>
        <w:ind w:firstLine="567"/>
        <w:jc w:val="both"/>
        <w:rPr>
          <w:sz w:val="24"/>
          <w:szCs w:val="24"/>
        </w:rPr>
      </w:pPr>
      <w:r w:rsidRPr="00EB6AC8">
        <w:rPr>
          <w:sz w:val="24"/>
          <w:szCs w:val="24"/>
        </w:rPr>
        <w:t xml:space="preserve">а так же иные расходы, связанные с передачей и переоформлением </w:t>
      </w:r>
      <w:proofErr w:type="gramStart"/>
      <w:r w:rsidRPr="00EB6AC8">
        <w:rPr>
          <w:sz w:val="24"/>
          <w:szCs w:val="24"/>
        </w:rPr>
        <w:t>Оборудованием  в</w:t>
      </w:r>
      <w:proofErr w:type="gramEnd"/>
      <w:r w:rsidRPr="00EB6AC8">
        <w:rPr>
          <w:sz w:val="24"/>
          <w:szCs w:val="24"/>
        </w:rPr>
        <w:t xml:space="preserve"> собственность Заказчика.</w:t>
      </w:r>
    </w:p>
    <w:p w:rsidR="00187664" w:rsidRPr="00EB6AC8" w:rsidRDefault="00187664" w:rsidP="00187664">
      <w:pPr>
        <w:spacing w:line="240" w:lineRule="atLeast"/>
        <w:ind w:firstLine="567"/>
        <w:jc w:val="both"/>
        <w:rPr>
          <w:sz w:val="24"/>
          <w:szCs w:val="24"/>
        </w:rPr>
      </w:pPr>
      <w:r w:rsidRPr="00EB6AC8">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187664" w:rsidRPr="00EB6AC8" w:rsidRDefault="00187664" w:rsidP="00187664">
      <w:pPr>
        <w:pStyle w:val="a9"/>
        <w:numPr>
          <w:ilvl w:val="1"/>
          <w:numId w:val="4"/>
        </w:numPr>
        <w:tabs>
          <w:tab w:val="left" w:pos="1134"/>
        </w:tabs>
        <w:spacing w:line="240" w:lineRule="auto"/>
        <w:ind w:left="0" w:firstLine="567"/>
        <w:rPr>
          <w:szCs w:val="24"/>
        </w:rPr>
      </w:pPr>
      <w:r w:rsidRPr="00EB6AC8">
        <w:rPr>
          <w:szCs w:val="24"/>
        </w:rPr>
        <w:t>Существенное изменение обстоятельств, из которых Стороны исходили при заключении Договора (</w:t>
      </w:r>
      <w:hyperlink r:id="rId12" w:history="1">
        <w:r w:rsidRPr="00EB6AC8">
          <w:rPr>
            <w:rStyle w:val="af0"/>
            <w:color w:val="auto"/>
            <w:szCs w:val="24"/>
            <w:u w:val="none"/>
          </w:rPr>
          <w:t>статья 451</w:t>
        </w:r>
      </w:hyperlink>
      <w:r w:rsidRPr="00EB6AC8">
        <w:rPr>
          <w:szCs w:val="24"/>
        </w:rPr>
        <w:t xml:space="preserve"> ГК РФ), не является основанием для пересмотра Цены настоящего Договора.</w:t>
      </w:r>
    </w:p>
    <w:p w:rsidR="00187664" w:rsidRPr="00EB6AC8" w:rsidRDefault="00187664" w:rsidP="00187664">
      <w:pPr>
        <w:pStyle w:val="a9"/>
        <w:numPr>
          <w:ilvl w:val="1"/>
          <w:numId w:val="4"/>
        </w:numPr>
        <w:tabs>
          <w:tab w:val="left" w:pos="1134"/>
        </w:tabs>
        <w:spacing w:line="240" w:lineRule="auto"/>
        <w:ind w:left="0" w:firstLine="567"/>
        <w:rPr>
          <w:szCs w:val="24"/>
        </w:rPr>
      </w:pPr>
      <w:r w:rsidRPr="00EB6AC8">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EB6AC8" w:rsidRDefault="00187664" w:rsidP="00187664">
      <w:pPr>
        <w:pStyle w:val="a9"/>
        <w:numPr>
          <w:ilvl w:val="1"/>
          <w:numId w:val="4"/>
        </w:numPr>
        <w:tabs>
          <w:tab w:val="left" w:pos="1134"/>
        </w:tabs>
        <w:spacing w:line="240" w:lineRule="auto"/>
        <w:ind w:left="0" w:firstLine="567"/>
        <w:rPr>
          <w:szCs w:val="24"/>
        </w:rPr>
      </w:pPr>
      <w:r w:rsidRPr="00EB6AC8">
        <w:rPr>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187664" w:rsidRPr="00EB6AC8" w:rsidRDefault="00187664" w:rsidP="00187664">
      <w:pPr>
        <w:pStyle w:val="a9"/>
        <w:tabs>
          <w:tab w:val="left" w:pos="1134"/>
        </w:tabs>
        <w:spacing w:line="240" w:lineRule="auto"/>
        <w:ind w:firstLine="567"/>
        <w:rPr>
          <w:szCs w:val="24"/>
        </w:rPr>
      </w:pPr>
      <w:r w:rsidRPr="00EB6AC8">
        <w:rPr>
          <w:szCs w:val="24"/>
        </w:rPr>
        <w:t>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Договора определяется Заказчиком в одностороннем порядке, о чем выдается уведомление, подписываемое Заказчиком. Цена Договора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 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 При этом обязательства Подрядчика, связанные с выполнением других работ, не исключенных из проектной</w:t>
      </w:r>
      <w:r w:rsidR="002A7E92">
        <w:rPr>
          <w:szCs w:val="24"/>
        </w:rPr>
        <w:t xml:space="preserve"> </w:t>
      </w:r>
      <w:r w:rsidRPr="00EB6AC8">
        <w:rPr>
          <w:szCs w:val="24"/>
        </w:rPr>
        <w:lastRenderedPageBreak/>
        <w:t>документации и Сметной документации, сохраняются в полном объеме, независимо от несогласия Подрядчика с уменьшением объема работ.</w:t>
      </w:r>
    </w:p>
    <w:p w:rsidR="00187664" w:rsidRPr="00EB6AC8" w:rsidRDefault="00187664" w:rsidP="00187664">
      <w:pPr>
        <w:pStyle w:val="a9"/>
        <w:numPr>
          <w:ilvl w:val="1"/>
          <w:numId w:val="4"/>
        </w:numPr>
        <w:tabs>
          <w:tab w:val="left" w:pos="1134"/>
        </w:tabs>
        <w:spacing w:line="240" w:lineRule="auto"/>
        <w:ind w:left="0" w:firstLine="567"/>
        <w:rPr>
          <w:szCs w:val="24"/>
        </w:rPr>
      </w:pPr>
      <w:r w:rsidRPr="00EB6AC8">
        <w:rPr>
          <w:szCs w:val="24"/>
        </w:rPr>
        <w:t xml:space="preserve">Заказчик вправе в соответствии с </w:t>
      </w:r>
      <w:hyperlink r:id="rId13" w:history="1">
        <w:r w:rsidRPr="00EB6AC8">
          <w:rPr>
            <w:rStyle w:val="af0"/>
            <w:color w:val="auto"/>
            <w:szCs w:val="24"/>
            <w:u w:val="none"/>
          </w:rPr>
          <w:t>пунктом 1 статьи 744</w:t>
        </w:r>
      </w:hyperlink>
      <w:r w:rsidRPr="00EB6AC8">
        <w:rPr>
          <w:szCs w:val="24"/>
        </w:rPr>
        <w:t xml:space="preserve"> ГК РФ внести изменения в проектную документацию, учитывающие дополнительные работы, по стоимости не превышающие 10% от Цены Договора.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EB6AC8" w:rsidRDefault="00187664" w:rsidP="00187664">
      <w:pPr>
        <w:pStyle w:val="a9"/>
        <w:numPr>
          <w:ilvl w:val="1"/>
          <w:numId w:val="4"/>
        </w:numPr>
        <w:tabs>
          <w:tab w:val="left" w:pos="1134"/>
        </w:tabs>
        <w:spacing w:line="240" w:lineRule="auto"/>
        <w:ind w:left="0" w:firstLine="567"/>
        <w:rPr>
          <w:szCs w:val="24"/>
        </w:rPr>
      </w:pPr>
      <w:r w:rsidRPr="000E1FFD">
        <w:rPr>
          <w:szCs w:val="24"/>
        </w:rPr>
        <w:t>Внесение в проектную документацию</w:t>
      </w:r>
      <w:r w:rsidR="008F2BEE" w:rsidRPr="000E1FFD">
        <w:rPr>
          <w:szCs w:val="24"/>
        </w:rPr>
        <w:t xml:space="preserve"> </w:t>
      </w:r>
      <w:r w:rsidRPr="000E1FFD">
        <w:rPr>
          <w:szCs w:val="24"/>
        </w:rPr>
        <w:t>изменений, предусматривающих</w:t>
      </w:r>
      <w:r w:rsidRPr="00EB6AC8">
        <w:rPr>
          <w:szCs w:val="24"/>
        </w:rPr>
        <w:t xml:space="preserve"> дополнительные работы, стоимость которых превышает 10% от Цены Договора,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EB6AC8" w:rsidRDefault="00187664" w:rsidP="00187664">
      <w:pPr>
        <w:pStyle w:val="a9"/>
        <w:numPr>
          <w:ilvl w:val="1"/>
          <w:numId w:val="4"/>
        </w:numPr>
        <w:tabs>
          <w:tab w:val="left" w:pos="1134"/>
        </w:tabs>
        <w:spacing w:line="240" w:lineRule="auto"/>
        <w:ind w:left="0" w:firstLine="567"/>
        <w:rPr>
          <w:szCs w:val="24"/>
        </w:rPr>
      </w:pPr>
      <w:r w:rsidRPr="00EB6AC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4" w:history="1">
        <w:r w:rsidRPr="00EB6AC8">
          <w:rPr>
            <w:rStyle w:val="af0"/>
            <w:color w:val="auto"/>
            <w:szCs w:val="24"/>
            <w:u w:val="none"/>
          </w:rPr>
          <w:t>статей 709</w:t>
        </w:r>
      </w:hyperlink>
      <w:r w:rsidRPr="00EB6AC8">
        <w:rPr>
          <w:szCs w:val="24"/>
        </w:rPr>
        <w:t xml:space="preserve"> и </w:t>
      </w:r>
      <w:hyperlink r:id="rId15" w:history="1">
        <w:r w:rsidRPr="00EB6AC8">
          <w:rPr>
            <w:rStyle w:val="af0"/>
            <w:color w:val="auto"/>
            <w:szCs w:val="24"/>
            <w:u w:val="none"/>
          </w:rPr>
          <w:t>744</w:t>
        </w:r>
      </w:hyperlink>
      <w:r w:rsidRPr="00EB6AC8">
        <w:rPr>
          <w:szCs w:val="24"/>
        </w:rPr>
        <w:t xml:space="preserve"> ГК РФ.</w:t>
      </w:r>
    </w:p>
    <w:p w:rsidR="00187664" w:rsidRPr="00EB6AC8" w:rsidRDefault="00187664" w:rsidP="00187664">
      <w:pPr>
        <w:pStyle w:val="a9"/>
        <w:numPr>
          <w:ilvl w:val="1"/>
          <w:numId w:val="4"/>
        </w:numPr>
        <w:tabs>
          <w:tab w:val="left" w:pos="1134"/>
        </w:tabs>
        <w:spacing w:line="240" w:lineRule="auto"/>
        <w:ind w:left="0" w:firstLine="567"/>
        <w:rPr>
          <w:szCs w:val="24"/>
        </w:rPr>
      </w:pPr>
      <w:r w:rsidRPr="00EB6AC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EB6AC8" w:rsidRDefault="00187664" w:rsidP="00187664">
      <w:pPr>
        <w:pStyle w:val="a9"/>
        <w:numPr>
          <w:ilvl w:val="1"/>
          <w:numId w:val="4"/>
        </w:numPr>
        <w:tabs>
          <w:tab w:val="left" w:pos="1134"/>
        </w:tabs>
        <w:spacing w:line="240" w:lineRule="auto"/>
        <w:ind w:left="0" w:firstLine="567"/>
        <w:rPr>
          <w:szCs w:val="24"/>
        </w:rPr>
      </w:pPr>
      <w:r w:rsidRPr="00EB6AC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EB6AC8" w:rsidRDefault="00187664" w:rsidP="00187664">
      <w:pPr>
        <w:pStyle w:val="a9"/>
        <w:numPr>
          <w:ilvl w:val="1"/>
          <w:numId w:val="4"/>
        </w:numPr>
        <w:tabs>
          <w:tab w:val="left" w:pos="1134"/>
        </w:tabs>
        <w:spacing w:line="240" w:lineRule="auto"/>
        <w:ind w:left="0" w:firstLine="567"/>
        <w:rPr>
          <w:szCs w:val="24"/>
        </w:rPr>
      </w:pPr>
      <w:r w:rsidRPr="00EB6AC8">
        <w:rPr>
          <w:szCs w:val="24"/>
        </w:rPr>
        <w:t xml:space="preserve">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 в порядке, установленном Договором. </w:t>
      </w:r>
    </w:p>
    <w:p w:rsidR="00187664" w:rsidRPr="00EB6AC8" w:rsidRDefault="00187664" w:rsidP="00187664">
      <w:pPr>
        <w:pStyle w:val="a9"/>
        <w:numPr>
          <w:ilvl w:val="1"/>
          <w:numId w:val="4"/>
        </w:numPr>
        <w:tabs>
          <w:tab w:val="left" w:pos="1134"/>
        </w:tabs>
        <w:spacing w:line="240" w:lineRule="auto"/>
        <w:ind w:left="0" w:firstLine="567"/>
        <w:rPr>
          <w:szCs w:val="24"/>
        </w:rPr>
      </w:pPr>
      <w:r w:rsidRPr="00EB6AC8">
        <w:rPr>
          <w:szCs w:val="24"/>
        </w:rPr>
        <w:t>Заказчик вправе требовать уменьшения стоимости Работ:</w:t>
      </w:r>
    </w:p>
    <w:p w:rsidR="00187664" w:rsidRPr="00EB6AC8" w:rsidRDefault="00187664" w:rsidP="00187664">
      <w:pPr>
        <w:tabs>
          <w:tab w:val="left" w:pos="1134"/>
        </w:tabs>
        <w:ind w:firstLine="567"/>
        <w:jc w:val="both"/>
        <w:rPr>
          <w:sz w:val="24"/>
          <w:szCs w:val="24"/>
        </w:rPr>
      </w:pPr>
      <w:r w:rsidRPr="00EB6AC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87664" w:rsidRPr="00EB6AC8" w:rsidRDefault="00187664" w:rsidP="00187664">
      <w:pPr>
        <w:tabs>
          <w:tab w:val="left" w:pos="1134"/>
        </w:tabs>
        <w:ind w:firstLine="567"/>
        <w:jc w:val="both"/>
        <w:rPr>
          <w:sz w:val="24"/>
          <w:szCs w:val="24"/>
        </w:rPr>
      </w:pPr>
      <w:r w:rsidRPr="00EB6AC8">
        <w:rPr>
          <w:sz w:val="24"/>
          <w:szCs w:val="24"/>
        </w:rPr>
        <w:t>б) в иных случаях необоснованного увеличения стоимости и объемов выполненных Работ и Расходов.</w:t>
      </w:r>
    </w:p>
    <w:p w:rsidR="00187664" w:rsidRPr="00EB6AC8" w:rsidRDefault="00187664" w:rsidP="00187664">
      <w:pPr>
        <w:tabs>
          <w:tab w:val="left" w:pos="1134"/>
        </w:tabs>
        <w:ind w:firstLine="567"/>
        <w:jc w:val="both"/>
        <w:rPr>
          <w:sz w:val="24"/>
          <w:szCs w:val="24"/>
        </w:rPr>
      </w:pPr>
      <w:r w:rsidRPr="00EB6AC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w:t>
      </w:r>
      <w:proofErr w:type="gramStart"/>
      <w:r w:rsidRPr="00EB6AC8">
        <w:rPr>
          <w:sz w:val="24"/>
          <w:szCs w:val="24"/>
        </w:rPr>
        <w:t>Заказчик  вправе</w:t>
      </w:r>
      <w:proofErr w:type="gramEnd"/>
      <w:r w:rsidRPr="00EB6AC8">
        <w:rPr>
          <w:sz w:val="24"/>
          <w:szCs w:val="24"/>
        </w:rPr>
        <w:t xml:space="preserve"> отказаться  от подписания таких актов и оплаты Работ и Расходов. </w:t>
      </w:r>
    </w:p>
    <w:p w:rsidR="00187664" w:rsidRPr="00EB6AC8" w:rsidRDefault="00187664" w:rsidP="00187664">
      <w:pPr>
        <w:tabs>
          <w:tab w:val="left" w:pos="1134"/>
        </w:tabs>
        <w:ind w:firstLine="567"/>
        <w:jc w:val="both"/>
        <w:rPr>
          <w:sz w:val="24"/>
          <w:szCs w:val="24"/>
        </w:rPr>
      </w:pPr>
      <w:r w:rsidRPr="00EB6AC8">
        <w:rPr>
          <w:sz w:val="24"/>
          <w:szCs w:val="24"/>
        </w:rPr>
        <w:t>2.1</w:t>
      </w:r>
      <w:r w:rsidR="00EA3A35">
        <w:rPr>
          <w:sz w:val="24"/>
          <w:szCs w:val="24"/>
        </w:rPr>
        <w:t>1</w:t>
      </w:r>
      <w:r w:rsidRPr="00EB6AC8">
        <w:rPr>
          <w:sz w:val="24"/>
          <w:szCs w:val="24"/>
        </w:rPr>
        <w:t>.1. Заказчик вправе требовать уменьшения стоимости Работ:</w:t>
      </w:r>
    </w:p>
    <w:p w:rsidR="00187664" w:rsidRPr="00EB6AC8" w:rsidRDefault="00187664" w:rsidP="00187664">
      <w:pPr>
        <w:tabs>
          <w:tab w:val="left" w:pos="1134"/>
        </w:tabs>
        <w:ind w:firstLine="567"/>
        <w:jc w:val="both"/>
        <w:rPr>
          <w:sz w:val="24"/>
          <w:szCs w:val="24"/>
        </w:rPr>
      </w:pPr>
      <w:r w:rsidRPr="00EB6AC8">
        <w:rPr>
          <w:sz w:val="24"/>
          <w:szCs w:val="24"/>
        </w:rPr>
        <w:t>а) в случае использования Подрядчиком без согласования с Заказчиком материалов более низкого качества;</w:t>
      </w:r>
    </w:p>
    <w:p w:rsidR="00187664" w:rsidRPr="00EB6AC8" w:rsidRDefault="00187664" w:rsidP="00187664">
      <w:pPr>
        <w:tabs>
          <w:tab w:val="left" w:pos="1134"/>
        </w:tabs>
        <w:ind w:firstLine="567"/>
        <w:jc w:val="both"/>
        <w:rPr>
          <w:sz w:val="24"/>
          <w:szCs w:val="24"/>
        </w:rPr>
      </w:pPr>
      <w:r w:rsidRPr="00EB6AC8">
        <w:rPr>
          <w:sz w:val="24"/>
          <w:szCs w:val="24"/>
        </w:rPr>
        <w:t>б) в случае нарушения срока, качества и (или) иных условий выполнения Работ, влияющих на их стоимость.</w:t>
      </w:r>
    </w:p>
    <w:p w:rsidR="00187664" w:rsidRPr="00EB6AC8" w:rsidRDefault="00187664" w:rsidP="00187664">
      <w:pPr>
        <w:ind w:left="80" w:firstLine="567"/>
        <w:jc w:val="both"/>
        <w:rPr>
          <w:sz w:val="24"/>
          <w:szCs w:val="24"/>
        </w:rPr>
      </w:pPr>
      <w:r w:rsidRPr="00EB6AC8">
        <w:rPr>
          <w:sz w:val="24"/>
          <w:szCs w:val="24"/>
        </w:rPr>
        <w:t>2.1</w:t>
      </w:r>
      <w:r w:rsidR="00EA3A35">
        <w:rPr>
          <w:sz w:val="24"/>
          <w:szCs w:val="24"/>
        </w:rPr>
        <w:t>2</w:t>
      </w:r>
      <w:r w:rsidRPr="00EB6AC8">
        <w:rPr>
          <w:sz w:val="24"/>
          <w:szCs w:val="24"/>
        </w:rPr>
        <w:t>. Если принятые Работы, указанные в п. 2.1</w:t>
      </w:r>
      <w:r w:rsidR="00035044" w:rsidRPr="00EB6AC8">
        <w:rPr>
          <w:sz w:val="24"/>
          <w:szCs w:val="24"/>
        </w:rPr>
        <w:t>1</w:t>
      </w:r>
      <w:r w:rsidRPr="00EB6AC8">
        <w:rPr>
          <w:sz w:val="24"/>
          <w:szCs w:val="24"/>
        </w:rPr>
        <w:t>. настоящего Договора, оплачены Заказчиком, Заказчик вправе по своему усмотрению:</w:t>
      </w:r>
    </w:p>
    <w:p w:rsidR="00187664" w:rsidRPr="00EB6AC8" w:rsidRDefault="00187664" w:rsidP="00187664">
      <w:pPr>
        <w:ind w:firstLine="567"/>
        <w:jc w:val="both"/>
        <w:rPr>
          <w:sz w:val="24"/>
          <w:szCs w:val="24"/>
        </w:rPr>
      </w:pPr>
      <w:r w:rsidRPr="00EB6AC8">
        <w:rPr>
          <w:sz w:val="24"/>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EB6AC8">
        <w:rPr>
          <w:sz w:val="24"/>
          <w:szCs w:val="24"/>
        </w:rPr>
        <w:t>комиссионно</w:t>
      </w:r>
      <w:proofErr w:type="spellEnd"/>
      <w:r w:rsidRPr="00EB6AC8">
        <w:rPr>
          <w:sz w:val="24"/>
          <w:szCs w:val="24"/>
        </w:rPr>
        <w:t xml:space="preserve"> зафиксированного факта, указанного </w:t>
      </w:r>
      <w:r w:rsidRPr="00EB6AC8">
        <w:rPr>
          <w:sz w:val="24"/>
          <w:szCs w:val="24"/>
        </w:rPr>
        <w:lastRenderedPageBreak/>
        <w:t>в п. 2.1</w:t>
      </w:r>
      <w:r w:rsidR="00035044" w:rsidRPr="00EB6AC8">
        <w:rPr>
          <w:sz w:val="24"/>
          <w:szCs w:val="24"/>
        </w:rPr>
        <w:t>1</w:t>
      </w:r>
      <w:r w:rsidRPr="00EB6AC8">
        <w:rPr>
          <w:sz w:val="24"/>
          <w:szCs w:val="24"/>
        </w:rPr>
        <w:t xml:space="preserve"> настоящего договора, в порядке, установленном п. 2.1</w:t>
      </w:r>
      <w:r w:rsidR="00035044" w:rsidRPr="00EB6AC8">
        <w:rPr>
          <w:sz w:val="24"/>
          <w:szCs w:val="24"/>
        </w:rPr>
        <w:t>2</w:t>
      </w:r>
      <w:r w:rsidRPr="00EB6AC8">
        <w:rPr>
          <w:sz w:val="24"/>
          <w:szCs w:val="24"/>
        </w:rPr>
        <w:t>.1 настоящего договора. После такой корректировки акт считается подписанным Сторонами в новой редакции;</w:t>
      </w:r>
    </w:p>
    <w:p w:rsidR="00187664" w:rsidRPr="00EB6AC8" w:rsidRDefault="00187664" w:rsidP="00187664">
      <w:pPr>
        <w:ind w:firstLine="567"/>
        <w:jc w:val="both"/>
        <w:rPr>
          <w:sz w:val="24"/>
          <w:szCs w:val="24"/>
        </w:rPr>
      </w:pPr>
      <w:r w:rsidRPr="00EB6AC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EB6AC8" w:rsidRDefault="00187664" w:rsidP="00187664">
      <w:pPr>
        <w:ind w:firstLine="567"/>
        <w:jc w:val="both"/>
        <w:rPr>
          <w:sz w:val="24"/>
          <w:szCs w:val="24"/>
        </w:rPr>
      </w:pPr>
      <w:r w:rsidRPr="00EB6AC8">
        <w:rPr>
          <w:sz w:val="24"/>
          <w:szCs w:val="24"/>
        </w:rPr>
        <w:t>2.1</w:t>
      </w:r>
      <w:r w:rsidR="00EA3A35">
        <w:rPr>
          <w:sz w:val="24"/>
          <w:szCs w:val="24"/>
        </w:rPr>
        <w:t>2</w:t>
      </w:r>
      <w:r w:rsidRPr="00EB6AC8">
        <w:rPr>
          <w:sz w:val="24"/>
          <w:szCs w:val="24"/>
        </w:rPr>
        <w:t>.1. Комиссия для установления факта, указанного в п. 2.1</w:t>
      </w:r>
      <w:r w:rsidR="00035044" w:rsidRPr="00EB6AC8">
        <w:rPr>
          <w:sz w:val="24"/>
          <w:szCs w:val="24"/>
        </w:rPr>
        <w:t>1</w:t>
      </w:r>
      <w:r w:rsidRPr="00EB6AC8">
        <w:rPr>
          <w:sz w:val="24"/>
          <w:szCs w:val="24"/>
        </w:rPr>
        <w:t xml:space="preserve"> настоящего договора, включает представителей Заказчика и Подрядчика.</w:t>
      </w:r>
    </w:p>
    <w:p w:rsidR="00187664" w:rsidRPr="00EB6AC8" w:rsidRDefault="00187664" w:rsidP="00187664">
      <w:pPr>
        <w:ind w:firstLine="567"/>
        <w:jc w:val="both"/>
        <w:rPr>
          <w:sz w:val="24"/>
          <w:szCs w:val="24"/>
        </w:rPr>
      </w:pPr>
      <w:r w:rsidRPr="00EB6AC8">
        <w:rPr>
          <w:sz w:val="24"/>
          <w:szCs w:val="24"/>
        </w:rPr>
        <w:t>В случае, если представитель Подрядчика не является для участия в комиссии в течение 5</w:t>
      </w:r>
      <w:r w:rsidR="002B48F9">
        <w:rPr>
          <w:sz w:val="24"/>
          <w:szCs w:val="24"/>
        </w:rPr>
        <w:t xml:space="preserve"> (Пяти)</w:t>
      </w:r>
      <w:r w:rsidRPr="00EB6AC8">
        <w:rPr>
          <w:sz w:val="24"/>
          <w:szCs w:val="24"/>
        </w:rPr>
        <w:t xml:space="preserve"> дней после направления соответствующего уведомления, факт, указанный в п. 2.1</w:t>
      </w:r>
      <w:r w:rsidR="00C0740D" w:rsidRPr="00EB6AC8">
        <w:rPr>
          <w:sz w:val="24"/>
          <w:szCs w:val="24"/>
        </w:rPr>
        <w:t>1</w:t>
      </w:r>
      <w:r w:rsidRPr="00EB6AC8">
        <w:rPr>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EB6AC8" w:rsidRDefault="00187664" w:rsidP="00140E8D">
      <w:pPr>
        <w:pStyle w:val="a9"/>
        <w:tabs>
          <w:tab w:val="left" w:pos="567"/>
        </w:tabs>
        <w:spacing w:line="240" w:lineRule="auto"/>
        <w:ind w:firstLine="567"/>
        <w:rPr>
          <w:szCs w:val="24"/>
        </w:rPr>
      </w:pPr>
      <w:r w:rsidRPr="00EB6AC8">
        <w:rPr>
          <w:szCs w:val="24"/>
        </w:rPr>
        <w:t>2.1</w:t>
      </w:r>
      <w:r w:rsidR="00EA3A35">
        <w:rPr>
          <w:szCs w:val="24"/>
        </w:rPr>
        <w:t>3</w:t>
      </w:r>
      <w:r w:rsidRPr="00EB6AC8">
        <w:rPr>
          <w:szCs w:val="24"/>
        </w:rPr>
        <w:t>. В случае, когд</w:t>
      </w:r>
      <w:bookmarkStart w:id="0" w:name="_GoBack"/>
      <w:bookmarkEnd w:id="0"/>
      <w:r w:rsidRPr="00EB6AC8">
        <w:rPr>
          <w:szCs w:val="24"/>
        </w:rPr>
        <w:t xml:space="preserve">а фактические расходы Подрядчика оказались меньше тех, которые учитывались при определении цены Работ (экономия Подрядчика), полученная экономия </w:t>
      </w:r>
      <w:r w:rsidR="00C0740D" w:rsidRPr="00EB6AC8">
        <w:rPr>
          <w:szCs w:val="24"/>
        </w:rPr>
        <w:t xml:space="preserve">принадлежит </w:t>
      </w:r>
      <w:proofErr w:type="spellStart"/>
      <w:r w:rsidR="00C0740D" w:rsidRPr="00EB6AC8">
        <w:rPr>
          <w:szCs w:val="24"/>
        </w:rPr>
        <w:t>Завазчику</w:t>
      </w:r>
      <w:proofErr w:type="spellEnd"/>
      <w:r w:rsidR="00C0740D" w:rsidRPr="00EB6AC8">
        <w:rPr>
          <w:szCs w:val="24"/>
        </w:rPr>
        <w:t>.</w:t>
      </w:r>
    </w:p>
    <w:p w:rsidR="00187664" w:rsidRPr="00EB6AC8" w:rsidRDefault="00187664" w:rsidP="00187664">
      <w:pPr>
        <w:pStyle w:val="ad"/>
        <w:spacing w:after="0" w:line="240" w:lineRule="auto"/>
        <w:ind w:left="0" w:firstLine="567"/>
        <w:jc w:val="both"/>
        <w:rPr>
          <w:rFonts w:ascii="Times New Roman" w:hAnsi="Times New Roman"/>
          <w:sz w:val="24"/>
          <w:szCs w:val="24"/>
          <w:lang w:eastAsia="ru-RU"/>
        </w:rPr>
      </w:pPr>
      <w:r w:rsidRPr="00EB6AC8">
        <w:rPr>
          <w:rFonts w:ascii="Times New Roman" w:hAnsi="Times New Roman"/>
          <w:sz w:val="24"/>
          <w:szCs w:val="24"/>
          <w:lang w:eastAsia="ru-RU"/>
        </w:rPr>
        <w:t>2.1</w:t>
      </w:r>
      <w:r w:rsidR="00EA3A35">
        <w:rPr>
          <w:rFonts w:ascii="Times New Roman" w:hAnsi="Times New Roman"/>
          <w:sz w:val="24"/>
          <w:szCs w:val="24"/>
          <w:lang w:eastAsia="ru-RU"/>
        </w:rPr>
        <w:t>4</w:t>
      </w:r>
      <w:r w:rsidRPr="00EB6AC8">
        <w:rPr>
          <w:rFonts w:ascii="Times New Roman" w:hAnsi="Times New Roman"/>
          <w:sz w:val="24"/>
          <w:szCs w:val="24"/>
          <w:lang w:eastAsia="ru-RU"/>
        </w:rPr>
        <w:t xml:space="preserve">. Заказчик вправе в одностороннем </w:t>
      </w:r>
      <w:proofErr w:type="gramStart"/>
      <w:r w:rsidRPr="00EB6AC8">
        <w:rPr>
          <w:rFonts w:ascii="Times New Roman" w:hAnsi="Times New Roman"/>
          <w:sz w:val="24"/>
          <w:szCs w:val="24"/>
          <w:lang w:eastAsia="ru-RU"/>
        </w:rPr>
        <w:t>порядке  вносить</w:t>
      </w:r>
      <w:proofErr w:type="gramEnd"/>
      <w:r w:rsidRPr="00EB6AC8">
        <w:rPr>
          <w:rFonts w:ascii="Times New Roman" w:hAnsi="Times New Roman"/>
          <w:sz w:val="24"/>
          <w:szCs w:val="24"/>
          <w:lang w:eastAsia="ru-RU"/>
        </w:rPr>
        <w:t xml:space="preserve"> корректировки в сроки выполнения Работ при корректировках инвестиционных программ, программ ремонта оборудования (</w:t>
      </w:r>
      <w:proofErr w:type="spellStart"/>
      <w:r w:rsidRPr="00EB6AC8">
        <w:rPr>
          <w:rFonts w:ascii="Times New Roman" w:hAnsi="Times New Roman"/>
          <w:sz w:val="24"/>
          <w:szCs w:val="24"/>
          <w:lang w:eastAsia="ru-RU"/>
        </w:rPr>
        <w:t>ЗиС</w:t>
      </w:r>
      <w:proofErr w:type="spellEnd"/>
      <w:r w:rsidRPr="00EB6AC8">
        <w:rPr>
          <w:rFonts w:ascii="Times New Roman" w:hAnsi="Times New Roman"/>
          <w:sz w:val="24"/>
          <w:szCs w:val="24"/>
          <w:lang w:eastAsia="ru-RU"/>
        </w:rPr>
        <w:t xml:space="preserve">, </w:t>
      </w:r>
      <w:proofErr w:type="spellStart"/>
      <w:r w:rsidRPr="00EB6AC8">
        <w:rPr>
          <w:rFonts w:ascii="Times New Roman" w:hAnsi="Times New Roman"/>
          <w:sz w:val="24"/>
          <w:szCs w:val="24"/>
          <w:lang w:eastAsia="ru-RU"/>
        </w:rPr>
        <w:t>ТПиР</w:t>
      </w:r>
      <w:proofErr w:type="spellEnd"/>
      <w:r w:rsidRPr="00EB6AC8">
        <w:rPr>
          <w:rFonts w:ascii="Times New Roman" w:hAnsi="Times New Roman"/>
          <w:sz w:val="24"/>
          <w:szCs w:val="24"/>
          <w:lang w:eastAsia="ru-RU"/>
        </w:rPr>
        <w:t>, эксплуатации и пр.) при условии соблюдения требований к объективно необходимым срокам, необходимым для технологического процесса</w:t>
      </w:r>
      <w:r w:rsidRPr="00EB6AC8">
        <w:rPr>
          <w:rFonts w:ascii="Times New Roman" w:hAnsi="Times New Roman"/>
          <w:b/>
          <w:sz w:val="24"/>
          <w:szCs w:val="24"/>
          <w:lang w:eastAsia="ru-RU"/>
        </w:rPr>
        <w:t>,</w:t>
      </w:r>
      <w:r w:rsidRPr="00EB6AC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w:t>
      </w:r>
      <w:proofErr w:type="gramStart"/>
      <w:r w:rsidRPr="00EB6AC8">
        <w:rPr>
          <w:rFonts w:ascii="Times New Roman" w:hAnsi="Times New Roman"/>
          <w:sz w:val="24"/>
          <w:szCs w:val="24"/>
          <w:lang w:eastAsia="ru-RU"/>
        </w:rPr>
        <w:t>в  таком</w:t>
      </w:r>
      <w:proofErr w:type="gramEnd"/>
      <w:r w:rsidRPr="00EB6AC8">
        <w:rPr>
          <w:rFonts w:ascii="Times New Roman" w:hAnsi="Times New Roman"/>
          <w:sz w:val="24"/>
          <w:szCs w:val="24"/>
          <w:lang w:eastAsia="ru-RU"/>
        </w:rPr>
        <w:t xml:space="preserve"> уведомлении.</w:t>
      </w:r>
    </w:p>
    <w:p w:rsidR="00187664" w:rsidRPr="00EB6AC8" w:rsidRDefault="00187664" w:rsidP="00187664">
      <w:pPr>
        <w:pStyle w:val="ab"/>
        <w:widowControl/>
        <w:spacing w:line="240" w:lineRule="auto"/>
        <w:ind w:firstLine="567"/>
        <w:rPr>
          <w:szCs w:val="24"/>
        </w:rPr>
      </w:pPr>
      <w:r w:rsidRPr="00EB6AC8">
        <w:rPr>
          <w:szCs w:val="24"/>
        </w:rPr>
        <w:t>2.1</w:t>
      </w:r>
      <w:r w:rsidR="00EA3A35">
        <w:rPr>
          <w:szCs w:val="24"/>
        </w:rPr>
        <w:t>5</w:t>
      </w:r>
      <w:r w:rsidRPr="00EB6AC8">
        <w:rPr>
          <w:szCs w:val="24"/>
        </w:rPr>
        <w:t xml:space="preserve">. </w:t>
      </w:r>
      <w:proofErr w:type="gramStart"/>
      <w:r w:rsidRPr="00EB6AC8">
        <w:rPr>
          <w:szCs w:val="24"/>
        </w:rPr>
        <w:t>По письменной запросу</w:t>
      </w:r>
      <w:proofErr w:type="gramEnd"/>
      <w:r w:rsidRPr="00EB6AC8">
        <w:rPr>
          <w:szCs w:val="24"/>
        </w:rPr>
        <w:t xml:space="preserve">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B25134" w:rsidRPr="00EB6AC8" w:rsidRDefault="00187664" w:rsidP="000978BD">
      <w:pPr>
        <w:ind w:firstLine="567"/>
        <w:jc w:val="both"/>
        <w:rPr>
          <w:sz w:val="24"/>
          <w:szCs w:val="24"/>
        </w:rPr>
      </w:pPr>
      <w:r w:rsidRPr="00EB6AC8">
        <w:rPr>
          <w:sz w:val="24"/>
          <w:szCs w:val="24"/>
        </w:rPr>
        <w:t>2.1</w:t>
      </w:r>
      <w:r w:rsidR="00EA3A35">
        <w:rPr>
          <w:sz w:val="24"/>
          <w:szCs w:val="24"/>
        </w:rPr>
        <w:t>6</w:t>
      </w:r>
      <w:r w:rsidRPr="00EB6AC8">
        <w:rPr>
          <w:sz w:val="24"/>
          <w:szCs w:val="24"/>
        </w:rPr>
        <w:t xml:space="preserve">. </w:t>
      </w:r>
      <w:r w:rsidR="00B25134" w:rsidRPr="00EB6AC8">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p>
    <w:p w:rsidR="00187664" w:rsidRPr="00EB6AC8" w:rsidRDefault="00187664" w:rsidP="00187664">
      <w:pPr>
        <w:ind w:firstLine="709"/>
        <w:jc w:val="both"/>
        <w:rPr>
          <w:sz w:val="24"/>
          <w:szCs w:val="24"/>
        </w:rPr>
      </w:pPr>
    </w:p>
    <w:p w:rsidR="00187664" w:rsidRPr="00EB6AC8" w:rsidRDefault="00187664" w:rsidP="00187664">
      <w:pPr>
        <w:ind w:firstLine="709"/>
        <w:jc w:val="center"/>
        <w:rPr>
          <w:b/>
          <w:bCs/>
          <w:sz w:val="24"/>
          <w:szCs w:val="24"/>
        </w:rPr>
      </w:pPr>
      <w:r w:rsidRPr="00EB6AC8">
        <w:rPr>
          <w:b/>
          <w:bCs/>
          <w:sz w:val="24"/>
          <w:szCs w:val="24"/>
        </w:rPr>
        <w:t>3. ПОСТАВКА ОБОРУДОВАНИЯ</w:t>
      </w:r>
    </w:p>
    <w:p w:rsidR="00187664" w:rsidRPr="00EB6AC8" w:rsidRDefault="00187664" w:rsidP="00187664">
      <w:pPr>
        <w:ind w:firstLine="567"/>
        <w:jc w:val="both"/>
        <w:rPr>
          <w:sz w:val="24"/>
          <w:szCs w:val="24"/>
        </w:rPr>
      </w:pPr>
      <w:r w:rsidRPr="00EB6AC8">
        <w:rPr>
          <w:sz w:val="24"/>
          <w:szCs w:val="24"/>
        </w:rPr>
        <w:t>3.1. Подрядчик поставляет Оборудование в срок, указанный в п. 1.</w:t>
      </w:r>
      <w:r w:rsidR="00EF18A6" w:rsidRPr="00EB6AC8">
        <w:rPr>
          <w:sz w:val="24"/>
          <w:szCs w:val="24"/>
        </w:rPr>
        <w:t>5</w:t>
      </w:r>
      <w:r w:rsidRPr="00EB6AC8">
        <w:rPr>
          <w:sz w:val="24"/>
          <w:szCs w:val="24"/>
        </w:rPr>
        <w:t xml:space="preserve"> Договора. </w:t>
      </w:r>
    </w:p>
    <w:p w:rsidR="00187664" w:rsidRPr="00EB6AC8" w:rsidRDefault="00187664" w:rsidP="00187664">
      <w:pPr>
        <w:ind w:firstLine="567"/>
        <w:jc w:val="both"/>
        <w:rPr>
          <w:sz w:val="24"/>
          <w:szCs w:val="24"/>
        </w:rPr>
      </w:pPr>
      <w:r w:rsidRPr="00EB6AC8">
        <w:rPr>
          <w:sz w:val="24"/>
          <w:szCs w:val="24"/>
        </w:rPr>
        <w:t xml:space="preserve">Досрочная поставка </w:t>
      </w:r>
      <w:proofErr w:type="gramStart"/>
      <w:r w:rsidRPr="00EB6AC8">
        <w:rPr>
          <w:sz w:val="24"/>
          <w:szCs w:val="24"/>
        </w:rPr>
        <w:t>оборудования  может</w:t>
      </w:r>
      <w:proofErr w:type="gramEnd"/>
      <w:r w:rsidRPr="00EB6AC8">
        <w:rPr>
          <w:sz w:val="24"/>
          <w:szCs w:val="24"/>
        </w:rPr>
        <w:t xml:space="preserve"> производиться с согласия Заказчика. </w:t>
      </w:r>
    </w:p>
    <w:p w:rsidR="00187664" w:rsidRPr="00EB6AC8" w:rsidRDefault="00187664" w:rsidP="00187664">
      <w:pPr>
        <w:ind w:firstLine="567"/>
        <w:jc w:val="both"/>
        <w:rPr>
          <w:sz w:val="24"/>
          <w:szCs w:val="24"/>
        </w:rPr>
      </w:pPr>
      <w:r w:rsidRPr="00EB6AC8">
        <w:rPr>
          <w:sz w:val="24"/>
          <w:szCs w:val="24"/>
        </w:rPr>
        <w:t>3.2.</w:t>
      </w:r>
      <w:r w:rsidRPr="0041401A">
        <w:rPr>
          <w:sz w:val="6"/>
          <w:szCs w:val="6"/>
        </w:rPr>
        <w:t xml:space="preserve"> </w:t>
      </w:r>
      <w:r w:rsidRPr="00EB6AC8">
        <w:rPr>
          <w:sz w:val="24"/>
          <w:szCs w:val="24"/>
        </w:rPr>
        <w:t xml:space="preserve">Подрядчик обязуется одновременно с Оборудование (с каждой партией Оборудования) передать Заказчику следующие документы на Оборудование: </w:t>
      </w:r>
    </w:p>
    <w:p w:rsidR="00187664" w:rsidRPr="00EB6AC8" w:rsidRDefault="00187664" w:rsidP="00DB2E84">
      <w:pPr>
        <w:numPr>
          <w:ilvl w:val="0"/>
          <w:numId w:val="5"/>
        </w:numPr>
        <w:tabs>
          <w:tab w:val="left" w:pos="34"/>
        </w:tabs>
        <w:ind w:left="34" w:firstLine="250"/>
        <w:jc w:val="both"/>
        <w:rPr>
          <w:sz w:val="24"/>
          <w:szCs w:val="24"/>
        </w:rPr>
      </w:pPr>
      <w:r w:rsidRPr="00EB6AC8">
        <w:rPr>
          <w:sz w:val="24"/>
          <w:szCs w:val="24"/>
        </w:rPr>
        <w:t>Счет на оплату Товара (партию Товара);</w:t>
      </w:r>
    </w:p>
    <w:p w:rsidR="00187664" w:rsidRPr="00EB6AC8" w:rsidRDefault="00187664" w:rsidP="00DB2E84">
      <w:pPr>
        <w:numPr>
          <w:ilvl w:val="0"/>
          <w:numId w:val="5"/>
        </w:numPr>
        <w:tabs>
          <w:tab w:val="left" w:pos="0"/>
          <w:tab w:val="left" w:pos="34"/>
        </w:tabs>
        <w:ind w:left="34" w:firstLine="250"/>
        <w:jc w:val="both"/>
        <w:rPr>
          <w:sz w:val="24"/>
          <w:szCs w:val="24"/>
        </w:rPr>
      </w:pPr>
      <w:r w:rsidRPr="00EB6AC8">
        <w:rPr>
          <w:sz w:val="24"/>
          <w:szCs w:val="24"/>
        </w:rPr>
        <w:t>Товарную накладную ТОРГ-12 в 2-х экз.;</w:t>
      </w:r>
    </w:p>
    <w:p w:rsidR="00187664" w:rsidRPr="00EB6AC8" w:rsidRDefault="00187664" w:rsidP="00DB2E84">
      <w:pPr>
        <w:numPr>
          <w:ilvl w:val="0"/>
          <w:numId w:val="5"/>
        </w:numPr>
        <w:tabs>
          <w:tab w:val="left" w:pos="0"/>
          <w:tab w:val="left" w:pos="34"/>
        </w:tabs>
        <w:ind w:left="34" w:firstLine="250"/>
        <w:jc w:val="both"/>
        <w:rPr>
          <w:sz w:val="24"/>
          <w:szCs w:val="24"/>
        </w:rPr>
      </w:pPr>
      <w:r w:rsidRPr="00EB6AC8">
        <w:rPr>
          <w:sz w:val="24"/>
          <w:szCs w:val="24"/>
        </w:rPr>
        <w:t>счет-фактуру;</w:t>
      </w:r>
    </w:p>
    <w:p w:rsidR="00187664" w:rsidRPr="00EB6AC8" w:rsidRDefault="00187664" w:rsidP="00DB2E84">
      <w:pPr>
        <w:numPr>
          <w:ilvl w:val="0"/>
          <w:numId w:val="5"/>
        </w:numPr>
        <w:tabs>
          <w:tab w:val="left" w:pos="0"/>
          <w:tab w:val="left" w:pos="34"/>
        </w:tabs>
        <w:ind w:left="34" w:firstLine="250"/>
        <w:jc w:val="both"/>
        <w:rPr>
          <w:sz w:val="24"/>
          <w:szCs w:val="24"/>
        </w:rPr>
      </w:pPr>
      <w:r w:rsidRPr="00EB6AC8">
        <w:rPr>
          <w:sz w:val="24"/>
          <w:szCs w:val="24"/>
        </w:rPr>
        <w:t xml:space="preserve">товаросопроводительную документацию, </w:t>
      </w:r>
    </w:p>
    <w:p w:rsidR="00187664" w:rsidRPr="00EB6AC8" w:rsidRDefault="00187664" w:rsidP="00DB2E84">
      <w:pPr>
        <w:numPr>
          <w:ilvl w:val="0"/>
          <w:numId w:val="5"/>
        </w:numPr>
        <w:tabs>
          <w:tab w:val="left" w:pos="0"/>
          <w:tab w:val="left" w:pos="34"/>
        </w:tabs>
        <w:ind w:left="34" w:firstLine="250"/>
        <w:jc w:val="both"/>
        <w:rPr>
          <w:sz w:val="24"/>
          <w:szCs w:val="24"/>
        </w:rPr>
      </w:pPr>
      <w:r w:rsidRPr="00EB6AC8">
        <w:rPr>
          <w:sz w:val="24"/>
          <w:szCs w:val="24"/>
        </w:rPr>
        <w:t xml:space="preserve">документы, подтверждающие качество товара, в том </w:t>
      </w:r>
      <w:proofErr w:type="gramStart"/>
      <w:r w:rsidRPr="00EB6AC8">
        <w:rPr>
          <w:sz w:val="24"/>
          <w:szCs w:val="24"/>
        </w:rPr>
        <w:t>числе  сертификат</w:t>
      </w:r>
      <w:proofErr w:type="gramEnd"/>
      <w:r w:rsidRPr="00EB6AC8">
        <w:rPr>
          <w:sz w:val="24"/>
          <w:szCs w:val="24"/>
        </w:rPr>
        <w:t xml:space="preserve"> качества, </w:t>
      </w:r>
    </w:p>
    <w:p w:rsidR="00187664" w:rsidRPr="00EB6AC8" w:rsidRDefault="00187664" w:rsidP="00DB2E84">
      <w:pPr>
        <w:numPr>
          <w:ilvl w:val="0"/>
          <w:numId w:val="5"/>
        </w:numPr>
        <w:tabs>
          <w:tab w:val="left" w:pos="0"/>
          <w:tab w:val="left" w:pos="34"/>
        </w:tabs>
        <w:ind w:left="34" w:firstLine="250"/>
        <w:jc w:val="both"/>
        <w:rPr>
          <w:sz w:val="24"/>
          <w:szCs w:val="24"/>
        </w:rPr>
      </w:pPr>
      <w:r w:rsidRPr="00EB6AC8">
        <w:rPr>
          <w:sz w:val="24"/>
          <w:szCs w:val="24"/>
        </w:rPr>
        <w:t xml:space="preserve">инструкции по эксплуатации на русском языке в </w:t>
      </w:r>
      <w:r w:rsidR="008311A3" w:rsidRPr="00EB6AC8">
        <w:rPr>
          <w:sz w:val="24"/>
          <w:szCs w:val="24"/>
        </w:rPr>
        <w:t>1</w:t>
      </w:r>
      <w:r w:rsidRPr="00EB6AC8">
        <w:rPr>
          <w:sz w:val="24"/>
          <w:szCs w:val="24"/>
        </w:rPr>
        <w:t xml:space="preserve"> экз., </w:t>
      </w:r>
    </w:p>
    <w:p w:rsidR="00187664" w:rsidRPr="00EB6AC8" w:rsidRDefault="00187664" w:rsidP="00DB2E84">
      <w:pPr>
        <w:numPr>
          <w:ilvl w:val="0"/>
          <w:numId w:val="5"/>
        </w:numPr>
        <w:tabs>
          <w:tab w:val="left" w:pos="0"/>
          <w:tab w:val="left" w:pos="34"/>
        </w:tabs>
        <w:ind w:left="34" w:firstLine="250"/>
        <w:jc w:val="both"/>
        <w:rPr>
          <w:sz w:val="24"/>
          <w:szCs w:val="24"/>
        </w:rPr>
      </w:pPr>
      <w:r w:rsidRPr="00EB6AC8">
        <w:rPr>
          <w:sz w:val="24"/>
          <w:szCs w:val="24"/>
        </w:rPr>
        <w:t>документ, подтверждающий гарантийные обязательства Поставщика (сервисная книжка, гарантийный талон и пр.)</w:t>
      </w:r>
    </w:p>
    <w:p w:rsidR="00187664" w:rsidRPr="00EB6AC8" w:rsidRDefault="00187664" w:rsidP="00DB2E84">
      <w:pPr>
        <w:numPr>
          <w:ilvl w:val="0"/>
          <w:numId w:val="5"/>
        </w:numPr>
        <w:tabs>
          <w:tab w:val="left" w:pos="0"/>
          <w:tab w:val="left" w:pos="34"/>
        </w:tabs>
        <w:ind w:left="34" w:firstLine="250"/>
        <w:jc w:val="both"/>
        <w:rPr>
          <w:sz w:val="24"/>
          <w:szCs w:val="24"/>
        </w:rPr>
      </w:pPr>
      <w:r w:rsidRPr="00EB6AC8">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rsidR="00187664" w:rsidRPr="00EB6AC8" w:rsidRDefault="00187664" w:rsidP="00DB2E84">
      <w:pPr>
        <w:numPr>
          <w:ilvl w:val="0"/>
          <w:numId w:val="5"/>
        </w:numPr>
        <w:tabs>
          <w:tab w:val="left" w:pos="0"/>
          <w:tab w:val="left" w:pos="34"/>
        </w:tabs>
        <w:ind w:left="34" w:firstLine="250"/>
        <w:jc w:val="both"/>
        <w:rPr>
          <w:sz w:val="24"/>
          <w:szCs w:val="24"/>
        </w:rPr>
      </w:pPr>
      <w:r w:rsidRPr="00EB6AC8">
        <w:rPr>
          <w:sz w:val="24"/>
          <w:szCs w:val="24"/>
        </w:rPr>
        <w:t>и иную, необходимую для использования Товара, документацию.</w:t>
      </w:r>
    </w:p>
    <w:p w:rsidR="00187664" w:rsidRPr="00EB6AC8" w:rsidRDefault="00187664" w:rsidP="000D696E">
      <w:pPr>
        <w:ind w:firstLine="567"/>
        <w:jc w:val="both"/>
        <w:rPr>
          <w:noProof/>
          <w:sz w:val="24"/>
          <w:szCs w:val="24"/>
        </w:rPr>
      </w:pPr>
      <w:r w:rsidRPr="00EB6AC8">
        <w:rPr>
          <w:noProof/>
          <w:sz w:val="24"/>
          <w:szCs w:val="24"/>
        </w:rPr>
        <w:t xml:space="preserve">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w:t>
      </w:r>
      <w:r w:rsidRPr="00EB6AC8">
        <w:rPr>
          <w:noProof/>
          <w:sz w:val="24"/>
          <w:szCs w:val="24"/>
        </w:rPr>
        <w:lastRenderedPageBreak/>
        <w:t>с даты фактической передачи Оборудования, Заказчик имеет право в одностороннем порядке отказаться от настоящего Договора.</w:t>
      </w:r>
    </w:p>
    <w:p w:rsidR="00187664" w:rsidRPr="00EB6AC8" w:rsidRDefault="00187664" w:rsidP="00187664">
      <w:pPr>
        <w:ind w:firstLine="567"/>
        <w:jc w:val="both"/>
        <w:rPr>
          <w:sz w:val="24"/>
          <w:szCs w:val="24"/>
        </w:rPr>
      </w:pPr>
      <w:r w:rsidRPr="00EB6AC8">
        <w:rPr>
          <w:noProof/>
          <w:sz w:val="24"/>
          <w:szCs w:val="24"/>
        </w:rPr>
        <w:t xml:space="preserve">3.2.1. </w:t>
      </w:r>
      <w:r w:rsidRPr="00EB6AC8">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EB6AC8" w:rsidRDefault="00187664" w:rsidP="00187664">
      <w:pPr>
        <w:ind w:firstLine="567"/>
        <w:jc w:val="both"/>
        <w:rPr>
          <w:noProof/>
          <w:sz w:val="24"/>
          <w:szCs w:val="24"/>
        </w:rPr>
      </w:pPr>
      <w:r w:rsidRPr="00EB6AC8">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EB6AC8" w:rsidRDefault="00187664" w:rsidP="00187664">
      <w:pPr>
        <w:ind w:firstLine="567"/>
        <w:jc w:val="both"/>
        <w:rPr>
          <w:noProof/>
          <w:sz w:val="24"/>
          <w:szCs w:val="24"/>
        </w:rPr>
      </w:pPr>
      <w:r w:rsidRPr="00EB6AC8">
        <w:rPr>
          <w:sz w:val="24"/>
          <w:szCs w:val="24"/>
        </w:rPr>
        <w:t xml:space="preserve">3.3. </w:t>
      </w:r>
      <w:r w:rsidRPr="00EB6AC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BB39B9" w:rsidRDefault="00187664" w:rsidP="00187664">
      <w:pPr>
        <w:ind w:firstLine="567"/>
        <w:jc w:val="both"/>
        <w:rPr>
          <w:noProof/>
          <w:sz w:val="24"/>
          <w:szCs w:val="24"/>
        </w:rPr>
      </w:pPr>
      <w:r w:rsidRPr="00EB6AC8">
        <w:rPr>
          <w:noProof/>
          <w:sz w:val="24"/>
          <w:szCs w:val="24"/>
        </w:rPr>
        <w:t xml:space="preserve">Местом поставки Оборудования является склад Заказчика, расположенный по адресу: </w:t>
      </w:r>
      <w:r w:rsidR="002E239A" w:rsidRPr="00DB4EC6">
        <w:rPr>
          <w:noProof/>
          <w:sz w:val="24"/>
          <w:szCs w:val="24"/>
        </w:rPr>
        <w:t>Республика Карелия, Кемский р-н, г.Кемь, Путкинская ГЭС</w:t>
      </w:r>
      <w:r w:rsidR="00DB4EC6">
        <w:rPr>
          <w:noProof/>
          <w:sz w:val="24"/>
          <w:szCs w:val="24"/>
        </w:rPr>
        <w:t>.</w:t>
      </w:r>
    </w:p>
    <w:p w:rsidR="00187664" w:rsidRPr="00EB6AC8" w:rsidRDefault="00187664" w:rsidP="00187664">
      <w:pPr>
        <w:ind w:firstLine="567"/>
        <w:jc w:val="both"/>
        <w:rPr>
          <w:noProof/>
          <w:sz w:val="24"/>
          <w:szCs w:val="24"/>
        </w:rPr>
      </w:pPr>
      <w:r w:rsidRPr="00EB6AC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r w:rsidR="008311A3" w:rsidRPr="00EB6AC8">
        <w:rPr>
          <w:noProof/>
          <w:sz w:val="24"/>
          <w:szCs w:val="24"/>
        </w:rPr>
        <w:t xml:space="preserve"> </w:t>
      </w:r>
      <w:r w:rsidRPr="00EB6AC8">
        <w:rPr>
          <w:noProof/>
          <w:sz w:val="24"/>
          <w:szCs w:val="24"/>
        </w:rPr>
        <w:t>).</w:t>
      </w:r>
    </w:p>
    <w:p w:rsidR="00187664" w:rsidRPr="00EB6AC8" w:rsidRDefault="00187664" w:rsidP="00187664">
      <w:pPr>
        <w:ind w:firstLine="567"/>
        <w:jc w:val="both"/>
        <w:rPr>
          <w:noProof/>
          <w:sz w:val="24"/>
          <w:szCs w:val="24"/>
        </w:rPr>
      </w:pPr>
      <w:r w:rsidRPr="00EB6AC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EB6AC8" w:rsidRDefault="00187664" w:rsidP="00187664">
      <w:pPr>
        <w:ind w:firstLine="567"/>
        <w:jc w:val="both"/>
        <w:rPr>
          <w:noProof/>
          <w:sz w:val="24"/>
          <w:szCs w:val="24"/>
        </w:rPr>
      </w:pPr>
      <w:r w:rsidRPr="00EB6AC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EB6AC8" w:rsidRDefault="00187664" w:rsidP="00187664">
      <w:pPr>
        <w:ind w:firstLine="567"/>
        <w:jc w:val="both"/>
        <w:rPr>
          <w:noProof/>
          <w:sz w:val="24"/>
          <w:szCs w:val="24"/>
        </w:rPr>
      </w:pPr>
      <w:r w:rsidRPr="00EB6AC8">
        <w:rPr>
          <w:noProof/>
          <w:sz w:val="24"/>
          <w:szCs w:val="24"/>
        </w:rPr>
        <w:t xml:space="preserve">В случае поставки контрафактного Оборудования Заказчик по своему усмотрению вправе: </w:t>
      </w:r>
    </w:p>
    <w:p w:rsidR="00187664" w:rsidRPr="00EB6AC8" w:rsidRDefault="001B40BF" w:rsidP="00187664">
      <w:pPr>
        <w:ind w:firstLine="567"/>
        <w:jc w:val="both"/>
        <w:rPr>
          <w:noProof/>
          <w:sz w:val="24"/>
          <w:szCs w:val="24"/>
        </w:rPr>
      </w:pPr>
      <w:r w:rsidRPr="00EB6AC8">
        <w:rPr>
          <w:sz w:val="24"/>
          <w:szCs w:val="24"/>
        </w:rPr>
        <w:t>–</w:t>
      </w:r>
      <w:r w:rsidR="00187664" w:rsidRPr="00EB6AC8">
        <w:rPr>
          <w:noProof/>
          <w:sz w:val="24"/>
          <w:szCs w:val="24"/>
        </w:rPr>
        <w:t xml:space="preserve"> потребовать у Подрядчика замены соответствующего Оборудования в течение </w:t>
      </w:r>
      <w:r w:rsidR="00BB39B9">
        <w:rPr>
          <w:noProof/>
          <w:sz w:val="24"/>
          <w:szCs w:val="24"/>
        </w:rPr>
        <w:t>30 (Тридцати)</w:t>
      </w:r>
      <w:r w:rsidR="009B44AE">
        <w:rPr>
          <w:noProof/>
          <w:sz w:val="24"/>
          <w:szCs w:val="24"/>
        </w:rPr>
        <w:t xml:space="preserve"> </w:t>
      </w:r>
      <w:r w:rsidR="00187664" w:rsidRPr="00EB6AC8">
        <w:rPr>
          <w:noProof/>
          <w:sz w:val="24"/>
          <w:szCs w:val="24"/>
        </w:rPr>
        <w:t>календарных дней с даты извещения Подрядчика об обнаружении поставленного контрафактного Оборудования;</w:t>
      </w:r>
    </w:p>
    <w:p w:rsidR="00187664" w:rsidRPr="00EB6AC8" w:rsidRDefault="001B40BF" w:rsidP="00187664">
      <w:pPr>
        <w:ind w:firstLine="567"/>
        <w:jc w:val="both"/>
        <w:rPr>
          <w:noProof/>
          <w:sz w:val="24"/>
          <w:szCs w:val="24"/>
        </w:rPr>
      </w:pPr>
      <w:r w:rsidRPr="00EB6AC8">
        <w:rPr>
          <w:sz w:val="24"/>
          <w:szCs w:val="24"/>
        </w:rPr>
        <w:t>–</w:t>
      </w:r>
      <w:r w:rsidR="00187664" w:rsidRPr="00EB6AC8">
        <w:rPr>
          <w:noProof/>
          <w:sz w:val="24"/>
          <w:szCs w:val="24"/>
        </w:rPr>
        <w:t xml:space="preserve">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EB6AC8" w:rsidRDefault="00187664" w:rsidP="00187664">
      <w:pPr>
        <w:ind w:firstLine="567"/>
        <w:jc w:val="both"/>
        <w:rPr>
          <w:noProof/>
          <w:sz w:val="24"/>
          <w:szCs w:val="24"/>
        </w:rPr>
      </w:pPr>
      <w:r w:rsidRPr="00EB6AC8">
        <w:rPr>
          <w:noProof/>
          <w:sz w:val="24"/>
          <w:szCs w:val="24"/>
        </w:rPr>
        <w:t>3.7. Приемка Оборудования по количесву</w:t>
      </w:r>
      <w:r w:rsidR="00F2675B" w:rsidRPr="00EB6AC8">
        <w:rPr>
          <w:noProof/>
          <w:sz w:val="24"/>
          <w:szCs w:val="24"/>
        </w:rPr>
        <w:t>,</w:t>
      </w:r>
      <w:r w:rsidRPr="00EB6AC8">
        <w:rPr>
          <w:noProof/>
          <w:sz w:val="24"/>
          <w:szCs w:val="24"/>
        </w:rPr>
        <w:t xml:space="preserve"> качеству и комплектности осуществляется в следующем порядке</w:t>
      </w:r>
      <w:r w:rsidR="00140E8D" w:rsidRPr="00EB6AC8">
        <w:rPr>
          <w:noProof/>
          <w:sz w:val="24"/>
          <w:szCs w:val="24"/>
        </w:rPr>
        <w:t xml:space="preserve"> </w:t>
      </w:r>
      <w:r w:rsidRPr="00EB6AC8">
        <w:rPr>
          <w:noProof/>
          <w:sz w:val="24"/>
          <w:szCs w:val="24"/>
        </w:rPr>
        <w:t>по</w:t>
      </w:r>
      <w:r w:rsidR="00140E8D" w:rsidRPr="00EB6AC8">
        <w:rPr>
          <w:noProof/>
          <w:sz w:val="24"/>
          <w:szCs w:val="24"/>
        </w:rPr>
        <w:t>:</w:t>
      </w:r>
      <w:r w:rsidRPr="00EB6AC8">
        <w:rPr>
          <w:noProof/>
          <w:sz w:val="24"/>
          <w:szCs w:val="24"/>
        </w:rPr>
        <w:t xml:space="preserve"> количесву</w:t>
      </w:r>
      <w:r w:rsidR="00140E8D" w:rsidRPr="00EB6AC8">
        <w:rPr>
          <w:noProof/>
          <w:sz w:val="24"/>
          <w:szCs w:val="24"/>
        </w:rPr>
        <w:t>,</w:t>
      </w:r>
      <w:r w:rsidRPr="00EB6AC8">
        <w:rPr>
          <w:noProof/>
          <w:sz w:val="24"/>
          <w:szCs w:val="24"/>
        </w:rPr>
        <w:t xml:space="preserve"> </w:t>
      </w:r>
      <w:r w:rsidR="00140E8D" w:rsidRPr="00EB6AC8">
        <w:rPr>
          <w:noProof/>
          <w:sz w:val="24"/>
          <w:szCs w:val="24"/>
        </w:rPr>
        <w:t>качеству,</w:t>
      </w:r>
      <w:r w:rsidRPr="00EB6AC8">
        <w:rPr>
          <w:noProof/>
          <w:sz w:val="24"/>
          <w:szCs w:val="24"/>
        </w:rPr>
        <w:t xml:space="preserve"> комплектности </w:t>
      </w:r>
      <w:r w:rsidR="00140E8D" w:rsidRPr="00EB6AC8">
        <w:rPr>
          <w:noProof/>
          <w:sz w:val="24"/>
          <w:szCs w:val="24"/>
        </w:rPr>
        <w:t>.</w:t>
      </w:r>
      <w:r w:rsidRPr="00EB6AC8">
        <w:rPr>
          <w:noProof/>
          <w:sz w:val="24"/>
          <w:szCs w:val="24"/>
        </w:rPr>
        <w:t xml:space="preserve"> </w:t>
      </w:r>
    </w:p>
    <w:p w:rsidR="00187664" w:rsidRPr="00EB6AC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EB6AC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rsidR="00187664" w:rsidRPr="00EB6AC8" w:rsidRDefault="00187664" w:rsidP="00187664">
      <w:pPr>
        <w:ind w:firstLine="567"/>
        <w:jc w:val="both"/>
        <w:rPr>
          <w:noProof/>
          <w:sz w:val="24"/>
          <w:szCs w:val="24"/>
        </w:rPr>
      </w:pPr>
      <w:r w:rsidRPr="00EB6AC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744FB7" w:rsidRDefault="00187664" w:rsidP="00187664">
      <w:pPr>
        <w:ind w:firstLine="567"/>
        <w:jc w:val="both"/>
        <w:rPr>
          <w:noProof/>
          <w:sz w:val="24"/>
          <w:szCs w:val="24"/>
        </w:rPr>
      </w:pPr>
      <w:r w:rsidRPr="00744FB7">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приемки </w:t>
      </w:r>
      <w:r w:rsidR="00A83E04" w:rsidRPr="00744FB7">
        <w:rPr>
          <w:noProof/>
          <w:sz w:val="24"/>
          <w:szCs w:val="24"/>
        </w:rPr>
        <w:t>законченного строитель</w:t>
      </w:r>
      <w:r w:rsidR="00EB6AC8" w:rsidRPr="00744FB7">
        <w:rPr>
          <w:noProof/>
          <w:sz w:val="24"/>
          <w:szCs w:val="24"/>
        </w:rPr>
        <w:t xml:space="preserve">ством объекта ( по форме </w:t>
      </w:r>
      <w:r w:rsidR="00C37924" w:rsidRPr="00744FB7">
        <w:rPr>
          <w:noProof/>
          <w:sz w:val="24"/>
          <w:szCs w:val="24"/>
        </w:rPr>
        <w:t>КС-14</w:t>
      </w:r>
      <w:r w:rsidR="00744FB7">
        <w:rPr>
          <w:noProof/>
          <w:sz w:val="24"/>
          <w:szCs w:val="24"/>
        </w:rPr>
        <w:t xml:space="preserve"> или ОС-3</w:t>
      </w:r>
      <w:r w:rsidR="00EB6AC8" w:rsidRPr="00744FB7">
        <w:rPr>
          <w:noProof/>
          <w:sz w:val="24"/>
          <w:szCs w:val="24"/>
        </w:rPr>
        <w:t>).</w:t>
      </w:r>
      <w:r w:rsidR="00E14851" w:rsidRPr="00744FB7">
        <w:rPr>
          <w:noProof/>
          <w:sz w:val="24"/>
          <w:szCs w:val="24"/>
        </w:rPr>
        <w:t xml:space="preserve"> </w:t>
      </w:r>
      <w:r w:rsidR="00BB39B9" w:rsidRPr="00744FB7">
        <w:rPr>
          <w:noProof/>
          <w:sz w:val="24"/>
          <w:szCs w:val="24"/>
        </w:rPr>
        <w:t xml:space="preserve"> </w:t>
      </w:r>
    </w:p>
    <w:p w:rsidR="00187664" w:rsidRPr="00EB6AC8" w:rsidRDefault="00BB39B9" w:rsidP="00187664">
      <w:pPr>
        <w:ind w:firstLine="567"/>
        <w:jc w:val="both"/>
        <w:rPr>
          <w:noProof/>
          <w:sz w:val="24"/>
          <w:szCs w:val="24"/>
        </w:rPr>
      </w:pPr>
      <w:r>
        <w:rPr>
          <w:noProof/>
          <w:sz w:val="24"/>
          <w:szCs w:val="24"/>
        </w:rPr>
        <w:t xml:space="preserve"> </w:t>
      </w:r>
      <w:r w:rsidR="00187664" w:rsidRPr="00EB6AC8">
        <w:rPr>
          <w:noProof/>
          <w:sz w:val="24"/>
          <w:szCs w:val="24"/>
        </w:rPr>
        <w:t xml:space="preserve">Подрядчик несет бремя содержания Оборудования с даты его сдачи Заказчиком в монтаж до даты  подписания Сторонами Акта </w:t>
      </w:r>
      <w:proofErr w:type="gramStart"/>
      <w:r w:rsidR="00187664" w:rsidRPr="00EB6AC8">
        <w:rPr>
          <w:noProof/>
          <w:sz w:val="24"/>
          <w:szCs w:val="24"/>
        </w:rPr>
        <w:t>приемки</w:t>
      </w:r>
      <w:r w:rsidR="00222A50">
        <w:rPr>
          <w:noProof/>
          <w:sz w:val="24"/>
          <w:szCs w:val="24"/>
        </w:rPr>
        <w:t xml:space="preserve"> </w:t>
      </w:r>
      <w:r w:rsidR="00222A50" w:rsidRPr="00EB6AC8">
        <w:rPr>
          <w:sz w:val="24"/>
          <w:szCs w:val="24"/>
        </w:rPr>
        <w:t xml:space="preserve"> законченного</w:t>
      </w:r>
      <w:proofErr w:type="gramEnd"/>
      <w:r w:rsidR="00222A50" w:rsidRPr="00EB6AC8">
        <w:rPr>
          <w:sz w:val="24"/>
          <w:szCs w:val="24"/>
        </w:rPr>
        <w:t xml:space="preserve"> строительством объекта (</w:t>
      </w:r>
      <w:r w:rsidR="00C37924" w:rsidRPr="00C37924">
        <w:rPr>
          <w:sz w:val="24"/>
          <w:szCs w:val="24"/>
        </w:rPr>
        <w:t>КС-14</w:t>
      </w:r>
      <w:r w:rsidR="00744FB7">
        <w:rPr>
          <w:sz w:val="24"/>
          <w:szCs w:val="24"/>
        </w:rPr>
        <w:t xml:space="preserve"> или ОС-3</w:t>
      </w:r>
      <w:r w:rsidR="00222A50" w:rsidRPr="00EB6AC8">
        <w:rPr>
          <w:sz w:val="24"/>
          <w:szCs w:val="24"/>
        </w:rPr>
        <w:t>)</w:t>
      </w:r>
      <w:r w:rsidR="00187664" w:rsidRPr="00EB6AC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EB6AC8" w:rsidRDefault="00187664" w:rsidP="00187664">
      <w:pPr>
        <w:ind w:firstLine="567"/>
        <w:jc w:val="both"/>
        <w:rPr>
          <w:noProof/>
          <w:sz w:val="24"/>
          <w:szCs w:val="24"/>
        </w:rPr>
      </w:pPr>
      <w:r w:rsidRPr="00EB6AC8">
        <w:rPr>
          <w:noProof/>
          <w:sz w:val="24"/>
          <w:szCs w:val="24"/>
        </w:rPr>
        <w:t xml:space="preserve"> Подрядчик несет ответственность перед Заказчиком и третьими лицами за любой вред, причиненный Оборудованием.</w:t>
      </w:r>
    </w:p>
    <w:p w:rsidR="00187664" w:rsidRPr="00EB6AC8" w:rsidRDefault="00187664" w:rsidP="00187664">
      <w:pPr>
        <w:ind w:firstLine="567"/>
        <w:jc w:val="both"/>
        <w:rPr>
          <w:noProof/>
          <w:sz w:val="24"/>
          <w:szCs w:val="24"/>
        </w:rPr>
      </w:pPr>
      <w:r w:rsidRPr="00EB6AC8">
        <w:rPr>
          <w:noProof/>
          <w:sz w:val="24"/>
          <w:szCs w:val="24"/>
        </w:rPr>
        <w:lastRenderedPageBreak/>
        <w:t xml:space="preserve">3.9. Заказчик производит оплату поставленного Оборудования в течение </w:t>
      </w:r>
      <w:r w:rsidR="00DB05B8" w:rsidRPr="00EB6AC8">
        <w:rPr>
          <w:noProof/>
          <w:sz w:val="24"/>
          <w:szCs w:val="24"/>
        </w:rPr>
        <w:t>30</w:t>
      </w:r>
      <w:r w:rsidRPr="00EB6AC8">
        <w:rPr>
          <w:noProof/>
          <w:sz w:val="24"/>
          <w:szCs w:val="24"/>
        </w:rPr>
        <w:t xml:space="preserve">  дней  с даты </w:t>
      </w:r>
      <w:r w:rsidRPr="00EB6AC8">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B6AC8">
        <w:rPr>
          <w:sz w:val="24"/>
          <w:szCs w:val="24"/>
        </w:rPr>
        <w:t xml:space="preserve"> считая от более поздней из дат</w:t>
      </w:r>
      <w:r w:rsidRPr="00EB6AC8">
        <w:rPr>
          <w:sz w:val="24"/>
          <w:szCs w:val="24"/>
        </w:rPr>
        <w:t xml:space="preserve">. </w:t>
      </w:r>
    </w:p>
    <w:p w:rsidR="00187664" w:rsidRPr="00EB6AC8" w:rsidRDefault="00187664" w:rsidP="00187664">
      <w:pPr>
        <w:tabs>
          <w:tab w:val="left" w:pos="1134"/>
        </w:tabs>
        <w:spacing w:line="240" w:lineRule="atLeast"/>
        <w:ind w:firstLine="567"/>
        <w:jc w:val="both"/>
        <w:rPr>
          <w:sz w:val="24"/>
          <w:szCs w:val="24"/>
        </w:rPr>
      </w:pPr>
      <w:r w:rsidRPr="00EB6AC8">
        <w:rPr>
          <w:sz w:val="24"/>
          <w:szCs w:val="24"/>
        </w:rPr>
        <w:t>Оплата по настоящему договору производится в безналичном порядке.</w:t>
      </w:r>
    </w:p>
    <w:p w:rsidR="00187664" w:rsidRPr="00EB6AC8" w:rsidRDefault="00187664" w:rsidP="00187664">
      <w:pPr>
        <w:tabs>
          <w:tab w:val="left" w:pos="1134"/>
        </w:tabs>
        <w:ind w:firstLine="567"/>
        <w:jc w:val="both"/>
        <w:rPr>
          <w:sz w:val="24"/>
          <w:szCs w:val="24"/>
        </w:rPr>
      </w:pPr>
      <w:r w:rsidRPr="00EB6AC8">
        <w:rPr>
          <w:sz w:val="24"/>
          <w:szCs w:val="24"/>
        </w:rPr>
        <w:t xml:space="preserve">Обязательство Заказчика по оплате Оборудования будет считаться исполненным </w:t>
      </w:r>
      <w:r w:rsidRPr="00EB6AC8">
        <w:rPr>
          <w:sz w:val="24"/>
          <w:szCs w:val="24"/>
          <w:lang w:val="en-US"/>
        </w:rPr>
        <w:t>c</w:t>
      </w:r>
      <w:r w:rsidRPr="00EB6AC8">
        <w:rPr>
          <w:sz w:val="24"/>
          <w:szCs w:val="24"/>
        </w:rPr>
        <w:t xml:space="preserve"> даты списания суммы платежа с </w:t>
      </w:r>
      <w:r w:rsidR="00DB05B8" w:rsidRPr="00EB6AC8">
        <w:rPr>
          <w:sz w:val="24"/>
          <w:szCs w:val="24"/>
        </w:rPr>
        <w:t>корреспондентского</w:t>
      </w:r>
      <w:r w:rsidRPr="00EB6AC8">
        <w:rPr>
          <w:sz w:val="24"/>
          <w:szCs w:val="24"/>
        </w:rPr>
        <w:t xml:space="preserve"> счета </w:t>
      </w:r>
      <w:proofErr w:type="gramStart"/>
      <w:r w:rsidRPr="00EB6AC8">
        <w:rPr>
          <w:sz w:val="24"/>
          <w:szCs w:val="24"/>
        </w:rPr>
        <w:t>банка,  обслуживающего</w:t>
      </w:r>
      <w:proofErr w:type="gramEnd"/>
      <w:r w:rsidRPr="00EB6AC8">
        <w:rPr>
          <w:sz w:val="24"/>
          <w:szCs w:val="24"/>
        </w:rPr>
        <w:t xml:space="preserve"> Заказчика. По соглашению Сторон допускается исполнение обязательств по оплате в </w:t>
      </w:r>
      <w:proofErr w:type="gramStart"/>
      <w:r w:rsidRPr="00EB6AC8">
        <w:rPr>
          <w:sz w:val="24"/>
          <w:szCs w:val="24"/>
        </w:rPr>
        <w:t>иной  форме</w:t>
      </w:r>
      <w:proofErr w:type="gramEnd"/>
      <w:r w:rsidRPr="00EB6AC8">
        <w:rPr>
          <w:sz w:val="24"/>
          <w:szCs w:val="24"/>
        </w:rPr>
        <w:t>, не противоречащей действующему законодательству Российской Федерации.</w:t>
      </w:r>
    </w:p>
    <w:p w:rsidR="00187664" w:rsidRPr="00EB6AC8" w:rsidRDefault="00187664" w:rsidP="00187664">
      <w:pPr>
        <w:tabs>
          <w:tab w:val="left" w:pos="1134"/>
        </w:tabs>
        <w:spacing w:line="240" w:lineRule="atLeast"/>
        <w:ind w:firstLine="567"/>
        <w:jc w:val="both"/>
        <w:rPr>
          <w:sz w:val="24"/>
          <w:szCs w:val="24"/>
        </w:rPr>
      </w:pPr>
      <w:r w:rsidRPr="00EB6AC8">
        <w:rPr>
          <w:sz w:val="24"/>
          <w:szCs w:val="24"/>
        </w:rPr>
        <w:t>Заказчик вправе досрочно производить оплату поставленного Оборудования.</w:t>
      </w:r>
    </w:p>
    <w:p w:rsidR="00187664" w:rsidRPr="00EB6AC8" w:rsidRDefault="00187664" w:rsidP="00187664">
      <w:pPr>
        <w:ind w:firstLine="567"/>
        <w:jc w:val="both"/>
        <w:rPr>
          <w:sz w:val="24"/>
          <w:szCs w:val="24"/>
        </w:rPr>
      </w:pPr>
      <w:r w:rsidRPr="00EB6AC8">
        <w:rPr>
          <w:sz w:val="24"/>
          <w:szCs w:val="24"/>
        </w:rPr>
        <w:t>3.10.</w:t>
      </w:r>
      <w:r w:rsidRPr="0041401A">
        <w:rPr>
          <w:sz w:val="6"/>
          <w:szCs w:val="6"/>
        </w:rPr>
        <w:t xml:space="preserve"> </w:t>
      </w:r>
      <w:r w:rsidRPr="00EB6AC8">
        <w:rPr>
          <w:sz w:val="24"/>
          <w:szCs w:val="24"/>
        </w:rPr>
        <w:t xml:space="preserve">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187664" w:rsidRPr="00EB6AC8" w:rsidRDefault="00187664" w:rsidP="00187664">
      <w:pPr>
        <w:ind w:firstLine="709"/>
        <w:jc w:val="both"/>
        <w:rPr>
          <w:sz w:val="24"/>
          <w:szCs w:val="24"/>
        </w:rPr>
      </w:pPr>
    </w:p>
    <w:p w:rsidR="00187664" w:rsidRPr="00EB6AC8" w:rsidRDefault="00187664" w:rsidP="00187664">
      <w:pPr>
        <w:pStyle w:val="ab"/>
        <w:ind w:firstLine="0"/>
        <w:jc w:val="center"/>
        <w:rPr>
          <w:b/>
          <w:bCs/>
          <w:szCs w:val="24"/>
        </w:rPr>
      </w:pPr>
      <w:r w:rsidRPr="00EB6AC8">
        <w:rPr>
          <w:b/>
          <w:bCs/>
          <w:szCs w:val="24"/>
        </w:rPr>
        <w:t>4. ПОРЯДОК И СРОКИ ВЫПОЛНЕНИЯ СТРОИТЕЛЬНО-МОНТАЖНЫХ РАБОТ</w:t>
      </w:r>
    </w:p>
    <w:p w:rsidR="00187664" w:rsidRPr="00EB6AC8" w:rsidRDefault="00187664" w:rsidP="00187664">
      <w:pPr>
        <w:ind w:firstLine="567"/>
        <w:jc w:val="both"/>
        <w:rPr>
          <w:sz w:val="24"/>
          <w:szCs w:val="24"/>
        </w:rPr>
      </w:pPr>
      <w:r w:rsidRPr="00EB6AC8">
        <w:rPr>
          <w:sz w:val="24"/>
          <w:szCs w:val="24"/>
        </w:rPr>
        <w:t xml:space="preserve">4.1. Подрядчик выполняет Работы в </w:t>
      </w:r>
      <w:r w:rsidR="00A83E04" w:rsidRPr="00EB6AC8">
        <w:rPr>
          <w:sz w:val="24"/>
          <w:szCs w:val="24"/>
        </w:rPr>
        <w:t xml:space="preserve">следующие </w:t>
      </w:r>
      <w:r w:rsidRPr="00EB6AC8">
        <w:rPr>
          <w:sz w:val="24"/>
          <w:szCs w:val="24"/>
        </w:rPr>
        <w:t>сроки</w:t>
      </w:r>
      <w:r w:rsidR="00A83E04" w:rsidRPr="00EB6AC8">
        <w:rPr>
          <w:sz w:val="24"/>
          <w:szCs w:val="24"/>
        </w:rPr>
        <w:t>:</w:t>
      </w:r>
    </w:p>
    <w:p w:rsidR="00187664" w:rsidRPr="00EB6AC8" w:rsidRDefault="00187664" w:rsidP="00187664">
      <w:pPr>
        <w:ind w:firstLine="567"/>
        <w:jc w:val="both"/>
        <w:rPr>
          <w:sz w:val="24"/>
          <w:szCs w:val="24"/>
        </w:rPr>
      </w:pPr>
      <w:r w:rsidRPr="00EB6AC8">
        <w:rPr>
          <w:sz w:val="24"/>
          <w:szCs w:val="24"/>
        </w:rPr>
        <w:t xml:space="preserve">начало Работ </w:t>
      </w:r>
      <w:r w:rsidR="00653419" w:rsidRPr="00EB6AC8">
        <w:rPr>
          <w:sz w:val="24"/>
          <w:szCs w:val="24"/>
        </w:rPr>
        <w:t>–</w:t>
      </w:r>
      <w:r w:rsidRPr="00EB6AC8">
        <w:rPr>
          <w:sz w:val="24"/>
          <w:szCs w:val="24"/>
        </w:rPr>
        <w:t xml:space="preserve"> </w:t>
      </w:r>
      <w:r w:rsidR="00A83E04" w:rsidRPr="00EB6AC8">
        <w:rPr>
          <w:sz w:val="24"/>
          <w:szCs w:val="24"/>
        </w:rPr>
        <w:t>с даты передачи оборудования в монтаж;</w:t>
      </w:r>
    </w:p>
    <w:p w:rsidR="00187664" w:rsidRPr="00EB6AC8" w:rsidRDefault="00187664" w:rsidP="00187664">
      <w:pPr>
        <w:ind w:firstLine="567"/>
        <w:jc w:val="both"/>
        <w:rPr>
          <w:sz w:val="24"/>
          <w:szCs w:val="24"/>
        </w:rPr>
      </w:pPr>
      <w:r w:rsidRPr="00EB6AC8">
        <w:rPr>
          <w:sz w:val="24"/>
          <w:szCs w:val="24"/>
        </w:rPr>
        <w:t xml:space="preserve">окончание Работ –  </w:t>
      </w:r>
      <w:r w:rsidR="00A83E04" w:rsidRPr="00EB6AC8">
        <w:rPr>
          <w:sz w:val="24"/>
          <w:szCs w:val="24"/>
        </w:rPr>
        <w:t>31</w:t>
      </w:r>
      <w:r w:rsidR="00222A50">
        <w:rPr>
          <w:sz w:val="24"/>
          <w:szCs w:val="24"/>
        </w:rPr>
        <w:t>.</w:t>
      </w:r>
      <w:r w:rsidR="00A83E04" w:rsidRPr="00EB6AC8">
        <w:rPr>
          <w:sz w:val="24"/>
          <w:szCs w:val="24"/>
        </w:rPr>
        <w:t>12.2016 г.</w:t>
      </w:r>
    </w:p>
    <w:p w:rsidR="00187664" w:rsidRPr="00EB6AC8" w:rsidRDefault="00187664" w:rsidP="00187664">
      <w:pPr>
        <w:ind w:firstLine="567"/>
        <w:jc w:val="both"/>
        <w:rPr>
          <w:b/>
          <w:sz w:val="24"/>
          <w:szCs w:val="24"/>
        </w:rPr>
      </w:pPr>
      <w:r w:rsidRPr="00EB6AC8">
        <w:rPr>
          <w:b/>
          <w:sz w:val="24"/>
          <w:szCs w:val="24"/>
        </w:rPr>
        <w:t>4.2. Заказчик обязуется:</w:t>
      </w:r>
    </w:p>
    <w:p w:rsidR="00187664" w:rsidRPr="00EB6AC8" w:rsidRDefault="00187664" w:rsidP="00187664">
      <w:pPr>
        <w:tabs>
          <w:tab w:val="left" w:pos="1276"/>
        </w:tabs>
        <w:ind w:firstLine="567"/>
        <w:jc w:val="both"/>
        <w:rPr>
          <w:sz w:val="24"/>
          <w:szCs w:val="24"/>
        </w:rPr>
      </w:pPr>
      <w:r w:rsidRPr="00EB6AC8">
        <w:rPr>
          <w:noProof/>
          <w:sz w:val="24"/>
          <w:szCs w:val="24"/>
        </w:rPr>
        <w:t xml:space="preserve">4.2.1. </w:t>
      </w:r>
      <w:r w:rsidRPr="00EB6AC8">
        <w:rPr>
          <w:sz w:val="24"/>
          <w:szCs w:val="24"/>
        </w:rPr>
        <w:t>Создать Подрядчику необходимые условия для выполнения Работ в следующем объеме:</w:t>
      </w:r>
      <w:r w:rsidRPr="00EB6AC8">
        <w:rPr>
          <w:sz w:val="24"/>
          <w:szCs w:val="24"/>
          <w:lang w:eastAsia="en-US"/>
        </w:rPr>
        <w:t xml:space="preserve"> </w:t>
      </w:r>
      <w:r w:rsidRPr="00EB6AC8">
        <w:rPr>
          <w:sz w:val="24"/>
          <w:szCs w:val="24"/>
        </w:rPr>
        <w:t xml:space="preserve">осуществлять подключение электроприводов механизмов и инструмента, средств электросварки и т.д. </w:t>
      </w:r>
    </w:p>
    <w:p w:rsidR="00187664" w:rsidRPr="00EB6AC8" w:rsidRDefault="00187664" w:rsidP="00187664">
      <w:pPr>
        <w:numPr>
          <w:ilvl w:val="2"/>
          <w:numId w:val="6"/>
        </w:numPr>
        <w:tabs>
          <w:tab w:val="left" w:pos="1276"/>
        </w:tabs>
        <w:ind w:left="0" w:firstLine="567"/>
        <w:jc w:val="both"/>
        <w:rPr>
          <w:sz w:val="24"/>
          <w:szCs w:val="24"/>
        </w:rPr>
      </w:pPr>
      <w:r w:rsidRPr="00EB6AC8">
        <w:rPr>
          <w:sz w:val="24"/>
          <w:szCs w:val="24"/>
        </w:rPr>
        <w:t>Передать Подрядчику по акту Строительную площадку до начала производства Работ.</w:t>
      </w:r>
    </w:p>
    <w:p w:rsidR="00187664" w:rsidRPr="00EB6AC8" w:rsidRDefault="00187664" w:rsidP="00187664">
      <w:pPr>
        <w:numPr>
          <w:ilvl w:val="2"/>
          <w:numId w:val="6"/>
        </w:numPr>
        <w:tabs>
          <w:tab w:val="left" w:pos="1276"/>
        </w:tabs>
        <w:ind w:left="0" w:firstLine="567"/>
        <w:jc w:val="both"/>
        <w:rPr>
          <w:sz w:val="24"/>
          <w:szCs w:val="24"/>
        </w:rPr>
      </w:pPr>
      <w:r w:rsidRPr="00EB6AC8">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Осуществить допуск персонала Подрядчика на Объект в соответствии с требованиями РДПР, действующими строительными нормами и правилами.</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Обеспечить оформление пропусков и разрешений для въезда персонала, техники и автотранспорта Подрядчика на Объект.</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Осуществлять контроль соблюдения Подрядчиком требований природоохранного законодательства РФ</w:t>
      </w:r>
      <w:r w:rsidR="00A83E04" w:rsidRPr="00EB6AC8">
        <w:rPr>
          <w:sz w:val="24"/>
          <w:szCs w:val="24"/>
        </w:rPr>
        <w:t>.</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r w:rsidR="00A83E04" w:rsidRPr="00EB6AC8">
        <w:rPr>
          <w:sz w:val="24"/>
          <w:szCs w:val="24"/>
        </w:rPr>
        <w:t>.</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Принять выполненные Работы с участием Подрядчика.</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Оплатить выполненные и принятые Работы и Расходы Подрядчика в соответствии с условиями настоящего Договора.</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 xml:space="preserve">Провести инструктаж Подрядчика об Экологической политике (приложение № </w:t>
      </w:r>
      <w:r w:rsidR="00F2072E" w:rsidRPr="00EB6AC8">
        <w:rPr>
          <w:sz w:val="24"/>
          <w:szCs w:val="24"/>
        </w:rPr>
        <w:t>4)</w:t>
      </w:r>
      <w:r w:rsidRPr="00EB6AC8">
        <w:rPr>
          <w:sz w:val="24"/>
          <w:szCs w:val="24"/>
        </w:rPr>
        <w:t xml:space="preserve">, Значимых экологических аспектах и требованиях по охране окружающей среды (приложение № </w:t>
      </w:r>
      <w:r w:rsidR="00F2072E" w:rsidRPr="00EB6AC8">
        <w:rPr>
          <w:sz w:val="24"/>
          <w:szCs w:val="24"/>
        </w:rPr>
        <w:t>5</w:t>
      </w:r>
      <w:r w:rsidRPr="00EB6AC8">
        <w:rPr>
          <w:sz w:val="24"/>
          <w:szCs w:val="24"/>
        </w:rPr>
        <w:t>).</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Заказчик по своему усмотрению может:</w:t>
      </w:r>
    </w:p>
    <w:p w:rsidR="00187664" w:rsidRPr="00222A50" w:rsidRDefault="00E20DAE" w:rsidP="00E20DAE">
      <w:pPr>
        <w:pStyle w:val="ad"/>
        <w:numPr>
          <w:ilvl w:val="0"/>
          <w:numId w:val="8"/>
        </w:numPr>
        <w:tabs>
          <w:tab w:val="left" w:pos="709"/>
          <w:tab w:val="left" w:pos="993"/>
        </w:tabs>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00187664" w:rsidRPr="00222A50">
        <w:rPr>
          <w:rFonts w:ascii="Times New Roman" w:hAnsi="Times New Roman"/>
          <w:sz w:val="24"/>
          <w:szCs w:val="24"/>
        </w:rPr>
        <w:t>предоставить Подрядчику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w:t>
      </w:r>
      <w:r w:rsidR="00222A50" w:rsidRPr="00222A50">
        <w:rPr>
          <w:rFonts w:ascii="Times New Roman" w:hAnsi="Times New Roman"/>
          <w:sz w:val="24"/>
          <w:szCs w:val="24"/>
        </w:rPr>
        <w:t xml:space="preserve">, </w:t>
      </w:r>
      <w:r w:rsidR="00187664" w:rsidRPr="00222A50">
        <w:rPr>
          <w:rFonts w:ascii="Times New Roman" w:hAnsi="Times New Roman"/>
          <w:sz w:val="24"/>
          <w:szCs w:val="24"/>
        </w:rPr>
        <w:t>если иное не будет установлено Сторонами в соответствующем дополнительном соглашении к Договору.</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 xml:space="preserve">Выполнить в полном объеме все обязательства, предусмотренные в других условиях настоящего Договора. </w:t>
      </w:r>
    </w:p>
    <w:p w:rsidR="00187664" w:rsidRPr="00EB6AC8" w:rsidRDefault="00187664" w:rsidP="00187664">
      <w:pPr>
        <w:numPr>
          <w:ilvl w:val="2"/>
          <w:numId w:val="7"/>
        </w:numPr>
        <w:tabs>
          <w:tab w:val="left" w:pos="1276"/>
        </w:tabs>
        <w:ind w:left="0" w:firstLine="567"/>
        <w:jc w:val="both"/>
        <w:rPr>
          <w:sz w:val="24"/>
          <w:szCs w:val="24"/>
        </w:rPr>
      </w:pPr>
      <w:r w:rsidRPr="00EB6AC8">
        <w:rPr>
          <w:sz w:val="24"/>
          <w:szCs w:val="24"/>
        </w:rPr>
        <w:t>Заказчик вправе:</w:t>
      </w:r>
    </w:p>
    <w:p w:rsidR="00187664" w:rsidRPr="00EB6AC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EB6AC8">
        <w:rPr>
          <w:rFonts w:ascii="Times New Roman" w:hAnsi="Times New Roman"/>
          <w:sz w:val="24"/>
          <w:szCs w:val="24"/>
          <w:lang w:eastAsia="ru-RU"/>
        </w:rPr>
        <w:t>4.2.14.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EB6AC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EB6AC8">
        <w:rPr>
          <w:rFonts w:ascii="Times New Roman" w:hAnsi="Times New Roman"/>
          <w:sz w:val="24"/>
          <w:szCs w:val="24"/>
          <w:lang w:eastAsia="ru-RU"/>
        </w:rPr>
        <w:lastRenderedPageBreak/>
        <w:t>4.2.15 Проверять деятельность Подрядчика в части соблюдения им требований природоохранного законодательства</w:t>
      </w:r>
      <w:r w:rsidR="00F2072E" w:rsidRPr="00EB6AC8">
        <w:rPr>
          <w:rFonts w:ascii="Times New Roman" w:hAnsi="Times New Roman"/>
          <w:sz w:val="24"/>
          <w:szCs w:val="24"/>
          <w:lang w:eastAsia="ru-RU"/>
        </w:rPr>
        <w:t>.</w:t>
      </w:r>
      <w:r w:rsidRPr="00EB6AC8">
        <w:rPr>
          <w:rFonts w:ascii="Times New Roman" w:hAnsi="Times New Roman"/>
          <w:sz w:val="24"/>
          <w:szCs w:val="24"/>
          <w:lang w:eastAsia="ru-RU"/>
        </w:rPr>
        <w:t xml:space="preserve"> </w:t>
      </w:r>
    </w:p>
    <w:p w:rsidR="00187664" w:rsidRPr="00EB6AC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EB6AC8">
        <w:rPr>
          <w:rFonts w:ascii="Times New Roman" w:hAnsi="Times New Roman"/>
          <w:sz w:val="24"/>
          <w:szCs w:val="24"/>
          <w:lang w:eastAsia="ru-RU"/>
        </w:rPr>
        <w:t>4.2.16.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EB6AC8" w:rsidRDefault="00187664" w:rsidP="00187664">
      <w:pPr>
        <w:pStyle w:val="ad"/>
        <w:tabs>
          <w:tab w:val="left" w:pos="709"/>
        </w:tabs>
        <w:spacing w:after="0" w:line="240" w:lineRule="auto"/>
        <w:ind w:left="0"/>
        <w:jc w:val="both"/>
        <w:rPr>
          <w:rFonts w:ascii="Times New Roman" w:hAnsi="Times New Roman"/>
          <w:sz w:val="24"/>
          <w:szCs w:val="24"/>
          <w:lang w:eastAsia="ru-RU"/>
        </w:rPr>
      </w:pPr>
    </w:p>
    <w:p w:rsidR="00187664" w:rsidRPr="00EB6AC8" w:rsidRDefault="00187664" w:rsidP="00187664">
      <w:pPr>
        <w:ind w:firstLine="709"/>
        <w:jc w:val="both"/>
        <w:rPr>
          <w:b/>
          <w:noProof/>
          <w:sz w:val="24"/>
          <w:szCs w:val="24"/>
        </w:rPr>
      </w:pPr>
      <w:r w:rsidRPr="00EB6AC8">
        <w:rPr>
          <w:b/>
          <w:noProof/>
          <w:sz w:val="24"/>
          <w:szCs w:val="24"/>
        </w:rPr>
        <w:t>4.3. Подрядчик обязуется:</w:t>
      </w:r>
    </w:p>
    <w:p w:rsidR="00187664" w:rsidRPr="00EB6AC8" w:rsidRDefault="00187664" w:rsidP="00187664">
      <w:pPr>
        <w:numPr>
          <w:ilvl w:val="2"/>
          <w:numId w:val="9"/>
        </w:numPr>
        <w:tabs>
          <w:tab w:val="left" w:pos="1276"/>
        </w:tabs>
        <w:ind w:left="0" w:firstLine="567"/>
        <w:jc w:val="both"/>
        <w:rPr>
          <w:sz w:val="24"/>
          <w:szCs w:val="24"/>
        </w:rPr>
      </w:pPr>
      <w:r w:rsidRPr="00EB6AC8">
        <w:rPr>
          <w:noProof/>
          <w:sz w:val="24"/>
          <w:szCs w:val="24"/>
        </w:rPr>
        <w:t>Принять от Заказчика по акту Строительную площадку до начала производства Работ.</w:t>
      </w:r>
    </w:p>
    <w:p w:rsidR="00187664" w:rsidRPr="00EB6AC8" w:rsidRDefault="00187664" w:rsidP="00187664">
      <w:pPr>
        <w:tabs>
          <w:tab w:val="left" w:pos="1560"/>
        </w:tabs>
        <w:ind w:firstLine="567"/>
        <w:jc w:val="both"/>
        <w:rPr>
          <w:noProof/>
          <w:sz w:val="24"/>
          <w:szCs w:val="24"/>
        </w:rPr>
      </w:pPr>
      <w:r w:rsidRPr="00EB6AC8">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EB6AC8" w:rsidRDefault="00187664" w:rsidP="00187664">
      <w:pPr>
        <w:tabs>
          <w:tab w:val="left" w:pos="709"/>
        </w:tabs>
        <w:ind w:firstLine="567"/>
        <w:jc w:val="both"/>
        <w:rPr>
          <w:noProof/>
          <w:sz w:val="24"/>
          <w:szCs w:val="24"/>
        </w:rPr>
      </w:pPr>
      <w:r w:rsidRPr="00EB6AC8">
        <w:rPr>
          <w:noProof/>
          <w:sz w:val="24"/>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EB6AC8" w:rsidRDefault="00187664" w:rsidP="00187664">
      <w:pPr>
        <w:numPr>
          <w:ilvl w:val="2"/>
          <w:numId w:val="9"/>
        </w:numPr>
        <w:tabs>
          <w:tab w:val="left" w:pos="1276"/>
        </w:tabs>
        <w:ind w:left="0" w:firstLine="567"/>
        <w:jc w:val="both"/>
        <w:rPr>
          <w:noProof/>
          <w:sz w:val="24"/>
          <w:szCs w:val="24"/>
        </w:rPr>
      </w:pPr>
      <w:r w:rsidRPr="00EB6AC8">
        <w:rPr>
          <w:noProof/>
          <w:sz w:val="24"/>
          <w:szCs w:val="24"/>
        </w:rPr>
        <w:t xml:space="preserve">Поставить Оборудование в сроки согласованные сторонами в настоящем Договоре. </w:t>
      </w:r>
    </w:p>
    <w:p w:rsidR="00187664" w:rsidRPr="00EB6AC8" w:rsidRDefault="00187664" w:rsidP="00187664">
      <w:pPr>
        <w:numPr>
          <w:ilvl w:val="2"/>
          <w:numId w:val="9"/>
        </w:numPr>
        <w:tabs>
          <w:tab w:val="left" w:pos="1276"/>
        </w:tabs>
        <w:ind w:left="0" w:firstLine="567"/>
        <w:jc w:val="both"/>
        <w:rPr>
          <w:noProof/>
          <w:sz w:val="24"/>
          <w:szCs w:val="24"/>
        </w:rPr>
      </w:pPr>
      <w:r w:rsidRPr="00EB6AC8">
        <w:rPr>
          <w:noProof/>
          <w:sz w:val="24"/>
          <w:szCs w:val="24"/>
        </w:rPr>
        <w:t xml:space="preserve">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 По соглашению Сторон Работы могут выполняться из материалов Заказчика. </w:t>
      </w:r>
    </w:p>
    <w:p w:rsidR="00187664" w:rsidRPr="00EB6AC8" w:rsidRDefault="00187664" w:rsidP="00E20DAE">
      <w:pPr>
        <w:numPr>
          <w:ilvl w:val="2"/>
          <w:numId w:val="9"/>
        </w:numPr>
        <w:tabs>
          <w:tab w:val="left" w:pos="1276"/>
        </w:tabs>
        <w:ind w:left="0" w:firstLine="567"/>
        <w:jc w:val="both"/>
        <w:rPr>
          <w:sz w:val="24"/>
          <w:szCs w:val="24"/>
        </w:rPr>
      </w:pPr>
      <w:r w:rsidRPr="00EB6AC8">
        <w:rPr>
          <w:sz w:val="24"/>
          <w:szCs w:val="24"/>
        </w:rPr>
        <w:t xml:space="preserve">В случае если работы выполняются из материалов Заказчика, Подрядчик </w:t>
      </w:r>
      <w:proofErr w:type="gramStart"/>
      <w:r w:rsidRPr="00EB6AC8">
        <w:rPr>
          <w:sz w:val="24"/>
          <w:szCs w:val="24"/>
        </w:rPr>
        <w:t>обязуется  надлежащим</w:t>
      </w:r>
      <w:proofErr w:type="gramEnd"/>
      <w:r w:rsidRPr="00EB6AC8">
        <w:rPr>
          <w:sz w:val="24"/>
          <w:szCs w:val="24"/>
        </w:rPr>
        <w:t xml:space="preserve">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rsidR="00187664" w:rsidRPr="00EB6AC8" w:rsidRDefault="00187664" w:rsidP="00E20DAE">
      <w:pPr>
        <w:numPr>
          <w:ilvl w:val="2"/>
          <w:numId w:val="9"/>
        </w:numPr>
        <w:tabs>
          <w:tab w:val="left" w:pos="1276"/>
        </w:tabs>
        <w:ind w:left="0" w:firstLine="567"/>
        <w:jc w:val="both"/>
        <w:rPr>
          <w:sz w:val="24"/>
          <w:szCs w:val="24"/>
        </w:rPr>
      </w:pPr>
      <w:r w:rsidRPr="00EB6AC8">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EB6AC8" w:rsidRDefault="00187664" w:rsidP="00E20DAE">
      <w:pPr>
        <w:numPr>
          <w:ilvl w:val="2"/>
          <w:numId w:val="9"/>
        </w:numPr>
        <w:tabs>
          <w:tab w:val="left" w:pos="1276"/>
        </w:tabs>
        <w:ind w:left="0" w:firstLine="567"/>
        <w:jc w:val="both"/>
        <w:rPr>
          <w:sz w:val="24"/>
          <w:szCs w:val="24"/>
        </w:rPr>
      </w:pPr>
      <w:r w:rsidRPr="00EB6AC8">
        <w:rPr>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w:t>
      </w:r>
      <w:proofErr w:type="gramStart"/>
      <w:r w:rsidRPr="00EB6AC8">
        <w:rPr>
          <w:sz w:val="24"/>
          <w:szCs w:val="24"/>
        </w:rPr>
        <w:t>возместить  Заказчику</w:t>
      </w:r>
      <w:proofErr w:type="gramEnd"/>
      <w:r w:rsidRPr="00EB6AC8">
        <w:rPr>
          <w:sz w:val="24"/>
          <w:szCs w:val="24"/>
        </w:rPr>
        <w:t xml:space="preserve"> расходы в полном объеме, а также все причиненные в данной связи убытки.</w:t>
      </w:r>
    </w:p>
    <w:p w:rsidR="00187664" w:rsidRPr="00EB6AC8" w:rsidRDefault="00187664" w:rsidP="00E20DAE">
      <w:pPr>
        <w:numPr>
          <w:ilvl w:val="2"/>
          <w:numId w:val="9"/>
        </w:numPr>
        <w:tabs>
          <w:tab w:val="left" w:pos="1276"/>
        </w:tabs>
        <w:ind w:left="0" w:firstLine="567"/>
        <w:jc w:val="both"/>
        <w:rPr>
          <w:sz w:val="24"/>
          <w:szCs w:val="24"/>
        </w:rPr>
      </w:pPr>
      <w:r w:rsidRPr="00EB6AC8">
        <w:rPr>
          <w:sz w:val="24"/>
          <w:szCs w:val="24"/>
        </w:rPr>
        <w:t xml:space="preserve">Подрядчик </w:t>
      </w:r>
      <w:proofErr w:type="gramStart"/>
      <w:r w:rsidRPr="00EB6AC8">
        <w:rPr>
          <w:sz w:val="24"/>
          <w:szCs w:val="24"/>
        </w:rPr>
        <w:t>обязан  при</w:t>
      </w:r>
      <w:proofErr w:type="gramEnd"/>
      <w:r w:rsidRPr="00EB6AC8">
        <w:rPr>
          <w:sz w:val="24"/>
          <w:szCs w:val="24"/>
        </w:rPr>
        <w:t xml:space="preserve"> привлечении субподрядчика(-</w:t>
      </w:r>
      <w:proofErr w:type="spellStart"/>
      <w:r w:rsidRPr="00EB6AC8">
        <w:rPr>
          <w:sz w:val="24"/>
          <w:szCs w:val="24"/>
        </w:rPr>
        <w:t>ов</w:t>
      </w:r>
      <w:proofErr w:type="spellEnd"/>
      <w:r w:rsidRPr="00EB6AC8">
        <w:rPr>
          <w:sz w:val="24"/>
          <w:szCs w:val="24"/>
        </w:rPr>
        <w:t>) в соответствии с п.1.</w:t>
      </w:r>
      <w:r w:rsidR="00F2675B" w:rsidRPr="00EB6AC8">
        <w:rPr>
          <w:sz w:val="24"/>
          <w:szCs w:val="24"/>
        </w:rPr>
        <w:t>6</w:t>
      </w:r>
      <w:r w:rsidRPr="00EB6AC8">
        <w:rPr>
          <w:sz w:val="24"/>
          <w:szCs w:val="24"/>
        </w:rPr>
        <w:t xml:space="preserve"> настоящего Договора включать в договор(-ы) с ним(-и) условия об обязанности субподрядчика(-</w:t>
      </w:r>
      <w:proofErr w:type="spellStart"/>
      <w:r w:rsidRPr="00EB6AC8">
        <w:rPr>
          <w:sz w:val="24"/>
          <w:szCs w:val="24"/>
        </w:rPr>
        <w:t>ов</w:t>
      </w:r>
      <w:proofErr w:type="spellEnd"/>
      <w:r w:rsidRPr="00EB6AC8">
        <w:rPr>
          <w:sz w:val="24"/>
          <w:szCs w:val="24"/>
        </w:rPr>
        <w:t>) выполнить работу лично (без привлечения субподрядчиков).</w:t>
      </w:r>
    </w:p>
    <w:p w:rsidR="00187664" w:rsidRPr="00EB6AC8" w:rsidRDefault="00187664" w:rsidP="00187664">
      <w:pPr>
        <w:tabs>
          <w:tab w:val="left" w:pos="709"/>
        </w:tabs>
        <w:ind w:firstLine="567"/>
        <w:jc w:val="both"/>
        <w:rPr>
          <w:sz w:val="24"/>
          <w:szCs w:val="24"/>
        </w:rPr>
      </w:pPr>
      <w:r w:rsidRPr="00EB6AC8">
        <w:rPr>
          <w:sz w:val="24"/>
          <w:szCs w:val="24"/>
        </w:rPr>
        <w:t>В случае привлечения субподрядчика(-</w:t>
      </w:r>
      <w:proofErr w:type="spellStart"/>
      <w:r w:rsidRPr="00EB6AC8">
        <w:rPr>
          <w:sz w:val="24"/>
          <w:szCs w:val="24"/>
        </w:rPr>
        <w:t>ов</w:t>
      </w:r>
      <w:proofErr w:type="spellEnd"/>
      <w:r w:rsidRPr="00EB6AC8">
        <w:rPr>
          <w:sz w:val="24"/>
          <w:szCs w:val="24"/>
        </w:rPr>
        <w:t>) Подрядчик в полном объеме отвечает перед Заказчиком за надлежащее выполнение субподрядчиком(-</w:t>
      </w:r>
      <w:proofErr w:type="spellStart"/>
      <w:r w:rsidRPr="00EB6AC8">
        <w:rPr>
          <w:sz w:val="24"/>
          <w:szCs w:val="24"/>
        </w:rPr>
        <w:t>ами</w:t>
      </w:r>
      <w:proofErr w:type="spellEnd"/>
      <w:r w:rsidRPr="00EB6AC8">
        <w:rPr>
          <w:sz w:val="24"/>
          <w:szCs w:val="24"/>
        </w:rPr>
        <w:t>) Работ по настоящему Договору.</w:t>
      </w:r>
    </w:p>
    <w:p w:rsidR="00187664" w:rsidRPr="00EB6AC8" w:rsidRDefault="00187664" w:rsidP="00187664">
      <w:pPr>
        <w:tabs>
          <w:tab w:val="left" w:pos="709"/>
        </w:tabs>
        <w:ind w:firstLine="567"/>
        <w:jc w:val="both"/>
        <w:rPr>
          <w:sz w:val="24"/>
          <w:szCs w:val="24"/>
        </w:rPr>
      </w:pPr>
      <w:r w:rsidRPr="00EB6AC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187664" w:rsidRPr="00EB6AC8" w:rsidRDefault="00187664" w:rsidP="00187664">
      <w:pPr>
        <w:tabs>
          <w:tab w:val="left" w:pos="709"/>
        </w:tabs>
        <w:ind w:firstLine="567"/>
        <w:jc w:val="both"/>
        <w:rPr>
          <w:sz w:val="24"/>
          <w:szCs w:val="24"/>
        </w:rPr>
      </w:pPr>
      <w:r w:rsidRPr="00EB6AC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EB6AC8" w:rsidRDefault="00187664" w:rsidP="00187664">
      <w:pPr>
        <w:tabs>
          <w:tab w:val="left" w:pos="709"/>
        </w:tabs>
        <w:ind w:firstLine="567"/>
        <w:jc w:val="both"/>
        <w:rPr>
          <w:sz w:val="24"/>
          <w:szCs w:val="24"/>
        </w:rPr>
      </w:pPr>
      <w:r w:rsidRPr="00EB6AC8">
        <w:rPr>
          <w:sz w:val="24"/>
          <w:szCs w:val="24"/>
        </w:rPr>
        <w:lastRenderedPageBreak/>
        <w:t xml:space="preserve">Порядок привлечения </w:t>
      </w:r>
      <w:proofErr w:type="gramStart"/>
      <w:r w:rsidRPr="00EB6AC8">
        <w:rPr>
          <w:sz w:val="24"/>
          <w:szCs w:val="24"/>
        </w:rPr>
        <w:t>Подрядчиком  субподрядчиков</w:t>
      </w:r>
      <w:proofErr w:type="gramEnd"/>
      <w:r w:rsidRPr="00EB6AC8">
        <w:rPr>
          <w:sz w:val="24"/>
          <w:szCs w:val="24"/>
        </w:rPr>
        <w:t>:</w:t>
      </w:r>
    </w:p>
    <w:p w:rsidR="00187664" w:rsidRPr="00EB6AC8" w:rsidRDefault="00187664" w:rsidP="00187664">
      <w:pPr>
        <w:tabs>
          <w:tab w:val="left" w:pos="709"/>
        </w:tabs>
        <w:ind w:firstLine="567"/>
        <w:jc w:val="both"/>
        <w:rPr>
          <w:sz w:val="24"/>
          <w:szCs w:val="24"/>
        </w:rPr>
      </w:pPr>
      <w:r w:rsidRPr="00EB6AC8">
        <w:rPr>
          <w:sz w:val="24"/>
          <w:szCs w:val="24"/>
        </w:rPr>
        <w:t xml:space="preserve">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w:t>
      </w:r>
      <w:r w:rsidR="00222A50">
        <w:rPr>
          <w:sz w:val="24"/>
          <w:szCs w:val="24"/>
        </w:rPr>
        <w:t xml:space="preserve">(Пятнадцать) </w:t>
      </w:r>
      <w:r w:rsidRPr="00EB6AC8">
        <w:rPr>
          <w:sz w:val="24"/>
          <w:szCs w:val="24"/>
        </w:rPr>
        <w:t>дней до даты ее представления Заказчику, бухгалтерский баланс на последнюю отчетную дату и два предшествующих года);</w:t>
      </w:r>
    </w:p>
    <w:p w:rsidR="00187664" w:rsidRPr="00EB6AC8" w:rsidRDefault="00187664" w:rsidP="00187664">
      <w:pPr>
        <w:tabs>
          <w:tab w:val="left" w:pos="709"/>
        </w:tabs>
        <w:ind w:firstLine="567"/>
        <w:jc w:val="both"/>
        <w:rPr>
          <w:sz w:val="24"/>
          <w:szCs w:val="24"/>
        </w:rPr>
      </w:pPr>
      <w:r w:rsidRPr="00EB6AC8">
        <w:rPr>
          <w:sz w:val="24"/>
          <w:szCs w:val="24"/>
        </w:rPr>
        <w:t xml:space="preserve">Ответственное лицо </w:t>
      </w:r>
      <w:proofErr w:type="spellStart"/>
      <w:r w:rsidRPr="00EB6AC8">
        <w:rPr>
          <w:sz w:val="24"/>
          <w:szCs w:val="24"/>
        </w:rPr>
        <w:t>Заказчикау</w:t>
      </w:r>
      <w:proofErr w:type="spellEnd"/>
      <w:r w:rsidRPr="00EB6AC8">
        <w:rPr>
          <w:sz w:val="24"/>
          <w:szCs w:val="24"/>
        </w:rPr>
        <w:t xml:space="preserve"> в течение 5</w:t>
      </w:r>
      <w:r w:rsidR="00222A50">
        <w:rPr>
          <w:sz w:val="24"/>
          <w:szCs w:val="24"/>
        </w:rPr>
        <w:t xml:space="preserve"> (Пяти)</w:t>
      </w:r>
      <w:r w:rsidRPr="00EB6AC8">
        <w:rPr>
          <w:sz w:val="24"/>
          <w:szCs w:val="24"/>
        </w:rPr>
        <w:t xml:space="preserve">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EB6AC8" w:rsidRDefault="00187664" w:rsidP="00187664">
      <w:pPr>
        <w:tabs>
          <w:tab w:val="left" w:pos="709"/>
        </w:tabs>
        <w:ind w:firstLine="567"/>
        <w:jc w:val="both"/>
        <w:rPr>
          <w:sz w:val="24"/>
          <w:szCs w:val="24"/>
        </w:rPr>
      </w:pPr>
      <w:r w:rsidRPr="00EB6AC8">
        <w:rPr>
          <w:sz w:val="24"/>
          <w:szCs w:val="24"/>
        </w:rPr>
        <w:t xml:space="preserve">О принятом решении Ответственное лицо Заказчика уведомляет Подрядчика не позднее </w:t>
      </w:r>
      <w:r w:rsidR="00F2072E" w:rsidRPr="00EB6AC8">
        <w:rPr>
          <w:sz w:val="24"/>
          <w:szCs w:val="24"/>
        </w:rPr>
        <w:t xml:space="preserve">5 (Пяти) </w:t>
      </w:r>
      <w:r w:rsidRPr="00EB6AC8">
        <w:rPr>
          <w:sz w:val="24"/>
          <w:szCs w:val="24"/>
        </w:rPr>
        <w:t>рабочих дней после принятия соответствующего решения.</w:t>
      </w:r>
    </w:p>
    <w:p w:rsidR="00187664" w:rsidRPr="00EB6AC8" w:rsidRDefault="00187664" w:rsidP="00187664">
      <w:pPr>
        <w:tabs>
          <w:tab w:val="left" w:pos="709"/>
        </w:tabs>
        <w:ind w:firstLine="567"/>
        <w:jc w:val="both"/>
        <w:rPr>
          <w:sz w:val="24"/>
          <w:szCs w:val="24"/>
        </w:rPr>
      </w:pPr>
      <w:r w:rsidRPr="00EB6AC8">
        <w:rPr>
          <w:sz w:val="24"/>
          <w:szCs w:val="24"/>
        </w:rPr>
        <w:t>Субподрядчик(-</w:t>
      </w:r>
      <w:proofErr w:type="spellStart"/>
      <w:r w:rsidRPr="00EB6AC8">
        <w:rPr>
          <w:sz w:val="24"/>
          <w:szCs w:val="24"/>
        </w:rPr>
        <w:t>ки</w:t>
      </w:r>
      <w:proofErr w:type="spellEnd"/>
      <w:r w:rsidRPr="00EB6AC8">
        <w:rPr>
          <w:sz w:val="24"/>
          <w:szCs w:val="24"/>
        </w:rPr>
        <w:t>) должен(</w:t>
      </w:r>
      <w:proofErr w:type="spellStart"/>
      <w:r w:rsidRPr="00EB6AC8">
        <w:rPr>
          <w:sz w:val="24"/>
          <w:szCs w:val="24"/>
        </w:rPr>
        <w:t>ны</w:t>
      </w:r>
      <w:proofErr w:type="spellEnd"/>
      <w:r w:rsidRPr="00EB6AC8">
        <w:rPr>
          <w:sz w:val="24"/>
          <w:szCs w:val="24"/>
        </w:rPr>
        <w:t>) иметь необходимые лицензии, разрешения и (</w:t>
      </w:r>
      <w:proofErr w:type="gramStart"/>
      <w:r w:rsidRPr="00EB6AC8">
        <w:rPr>
          <w:sz w:val="24"/>
          <w:szCs w:val="24"/>
        </w:rPr>
        <w:t>или)  свидетельства</w:t>
      </w:r>
      <w:proofErr w:type="gramEnd"/>
      <w:r w:rsidRPr="00EB6AC8">
        <w:rPr>
          <w:sz w:val="24"/>
          <w:szCs w:val="24"/>
        </w:rPr>
        <w:t xml:space="preserve"> о допуске к соответствующим видам работ.</w:t>
      </w:r>
    </w:p>
    <w:p w:rsidR="00187664" w:rsidRPr="00EB6AC8" w:rsidRDefault="00187664" w:rsidP="00187664">
      <w:pPr>
        <w:tabs>
          <w:tab w:val="left" w:pos="709"/>
        </w:tabs>
        <w:ind w:firstLine="567"/>
        <w:jc w:val="both"/>
        <w:rPr>
          <w:sz w:val="24"/>
          <w:szCs w:val="24"/>
        </w:rPr>
      </w:pPr>
      <w:r w:rsidRPr="00EB6AC8">
        <w:rPr>
          <w:sz w:val="24"/>
          <w:szCs w:val="24"/>
        </w:rPr>
        <w:t xml:space="preserve">Подрядчик </w:t>
      </w:r>
      <w:proofErr w:type="gramStart"/>
      <w:r w:rsidRPr="00EB6AC8">
        <w:rPr>
          <w:sz w:val="24"/>
          <w:szCs w:val="24"/>
        </w:rPr>
        <w:t>обязан  уведомлять</w:t>
      </w:r>
      <w:proofErr w:type="gramEnd"/>
      <w:r w:rsidRPr="00EB6AC8">
        <w:rPr>
          <w:sz w:val="24"/>
          <w:szCs w:val="24"/>
        </w:rPr>
        <w:t xml:space="preserve">  Заказчика о наименовании и юридическом адресе третьего лица,  привлеченного с согласия Заказчика для выполнен</w:t>
      </w:r>
      <w:r w:rsidR="00653419">
        <w:rPr>
          <w:sz w:val="24"/>
          <w:szCs w:val="24"/>
        </w:rPr>
        <w:t xml:space="preserve">ия Работ по Договору, а также </w:t>
      </w:r>
      <w:r w:rsidRPr="00EB6AC8">
        <w:rPr>
          <w:sz w:val="24"/>
          <w:szCs w:val="24"/>
        </w:rPr>
        <w:t>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EB6AC8" w:rsidRDefault="00187664" w:rsidP="00187664">
      <w:pPr>
        <w:tabs>
          <w:tab w:val="left" w:pos="709"/>
        </w:tabs>
        <w:ind w:firstLine="567"/>
        <w:jc w:val="both"/>
        <w:rPr>
          <w:sz w:val="24"/>
          <w:szCs w:val="24"/>
        </w:rPr>
      </w:pPr>
      <w:r w:rsidRPr="00EB6AC8">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187664" w:rsidRPr="00EB6AC8" w:rsidRDefault="00187664" w:rsidP="00F36F94">
      <w:pPr>
        <w:numPr>
          <w:ilvl w:val="2"/>
          <w:numId w:val="9"/>
        </w:numPr>
        <w:tabs>
          <w:tab w:val="left" w:pos="1276"/>
        </w:tabs>
        <w:ind w:left="0" w:firstLine="567"/>
        <w:jc w:val="both"/>
        <w:rPr>
          <w:sz w:val="24"/>
          <w:szCs w:val="24"/>
        </w:rPr>
      </w:pPr>
      <w:r w:rsidRPr="00EB6AC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EB6AC8" w:rsidRDefault="00187664" w:rsidP="00F36F94">
      <w:pPr>
        <w:numPr>
          <w:ilvl w:val="2"/>
          <w:numId w:val="9"/>
        </w:numPr>
        <w:tabs>
          <w:tab w:val="left" w:pos="1276"/>
        </w:tabs>
        <w:ind w:left="0" w:firstLine="567"/>
        <w:jc w:val="both"/>
        <w:rPr>
          <w:sz w:val="24"/>
          <w:szCs w:val="24"/>
        </w:rPr>
      </w:pPr>
      <w:r w:rsidRPr="00EB6AC8">
        <w:rPr>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EB6AC8" w:rsidRDefault="00187664" w:rsidP="00F36F94">
      <w:pPr>
        <w:numPr>
          <w:ilvl w:val="2"/>
          <w:numId w:val="9"/>
        </w:numPr>
        <w:tabs>
          <w:tab w:val="left" w:pos="1276"/>
        </w:tabs>
        <w:ind w:left="0" w:firstLine="567"/>
        <w:jc w:val="both"/>
        <w:rPr>
          <w:sz w:val="24"/>
          <w:szCs w:val="24"/>
        </w:rPr>
      </w:pPr>
      <w:r w:rsidRPr="00EB6AC8">
        <w:rPr>
          <w:sz w:val="24"/>
          <w:szCs w:val="24"/>
        </w:rPr>
        <w:t xml:space="preserve">Соблюдать при осуществлении Работ, требования законов и иных правовых нормативных </w:t>
      </w:r>
      <w:proofErr w:type="gramStart"/>
      <w:r w:rsidRPr="00EB6AC8">
        <w:rPr>
          <w:sz w:val="24"/>
          <w:szCs w:val="24"/>
        </w:rPr>
        <w:t>актов  по</w:t>
      </w:r>
      <w:proofErr w:type="gramEnd"/>
      <w:r w:rsidRPr="00EB6AC8">
        <w:rPr>
          <w:sz w:val="24"/>
          <w:szCs w:val="24"/>
        </w:rPr>
        <w:t xml:space="preserve">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 и Приложением №</w:t>
      </w:r>
      <w:r w:rsidR="00F2072E" w:rsidRPr="00EB6AC8">
        <w:rPr>
          <w:sz w:val="24"/>
          <w:szCs w:val="24"/>
        </w:rPr>
        <w:t xml:space="preserve"> </w:t>
      </w:r>
      <w:proofErr w:type="gramStart"/>
      <w:r w:rsidR="00F2072E" w:rsidRPr="00EB6AC8">
        <w:rPr>
          <w:sz w:val="24"/>
          <w:szCs w:val="24"/>
        </w:rPr>
        <w:t>6</w:t>
      </w:r>
      <w:r w:rsidRPr="00EB6AC8">
        <w:rPr>
          <w:sz w:val="24"/>
          <w:szCs w:val="24"/>
        </w:rPr>
        <w:t xml:space="preserve">  к</w:t>
      </w:r>
      <w:proofErr w:type="gramEnd"/>
      <w:r w:rsidRPr="00EB6AC8">
        <w:rPr>
          <w:sz w:val="24"/>
          <w:szCs w:val="24"/>
        </w:rPr>
        <w:t xml:space="preserve"> настоящему Договору.</w:t>
      </w:r>
    </w:p>
    <w:p w:rsidR="00187664" w:rsidRPr="00EB6AC8" w:rsidRDefault="00187664" w:rsidP="00F36F94">
      <w:pPr>
        <w:numPr>
          <w:ilvl w:val="2"/>
          <w:numId w:val="9"/>
        </w:numPr>
        <w:tabs>
          <w:tab w:val="left" w:pos="1276"/>
        </w:tabs>
        <w:ind w:left="0" w:firstLine="567"/>
        <w:jc w:val="both"/>
        <w:rPr>
          <w:sz w:val="24"/>
          <w:szCs w:val="24"/>
        </w:rPr>
      </w:pPr>
      <w:r w:rsidRPr="00EB6AC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w:t>
      </w:r>
      <w:r w:rsidR="00222A50">
        <w:rPr>
          <w:sz w:val="24"/>
          <w:szCs w:val="24"/>
        </w:rPr>
        <w:t xml:space="preserve"> </w:t>
      </w:r>
      <w:r w:rsidRPr="00EB6AC8">
        <w:rPr>
          <w:sz w:val="24"/>
          <w:szCs w:val="24"/>
        </w:rPr>
        <w:t>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EB6AC8" w:rsidRDefault="00187664" w:rsidP="00F36F94">
      <w:pPr>
        <w:numPr>
          <w:ilvl w:val="2"/>
          <w:numId w:val="9"/>
        </w:numPr>
        <w:tabs>
          <w:tab w:val="left" w:pos="1276"/>
        </w:tabs>
        <w:ind w:left="0" w:firstLine="567"/>
        <w:jc w:val="both"/>
        <w:rPr>
          <w:sz w:val="24"/>
          <w:szCs w:val="24"/>
        </w:rPr>
      </w:pPr>
      <w:r w:rsidRPr="00EB6AC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lastRenderedPageBreak/>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EB6AC8">
        <w:rPr>
          <w:sz w:val="24"/>
          <w:szCs w:val="24"/>
        </w:rPr>
        <w:t>Ростехнадзора</w:t>
      </w:r>
      <w:proofErr w:type="spellEnd"/>
      <w:r w:rsidRPr="00EB6AC8">
        <w:rPr>
          <w:sz w:val="24"/>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EB6AC8" w:rsidRDefault="00187664" w:rsidP="00187664">
      <w:pPr>
        <w:numPr>
          <w:ilvl w:val="2"/>
          <w:numId w:val="9"/>
        </w:numPr>
        <w:tabs>
          <w:tab w:val="left" w:pos="1418"/>
        </w:tabs>
        <w:ind w:left="0" w:firstLine="567"/>
        <w:jc w:val="both"/>
        <w:rPr>
          <w:sz w:val="24"/>
          <w:szCs w:val="24"/>
        </w:rPr>
      </w:pPr>
      <w:r w:rsidRPr="00EB6AC8">
        <w:rPr>
          <w:sz w:val="24"/>
          <w:szCs w:val="24"/>
        </w:rPr>
        <w:t>Ознакомиться с Экологической политикой Заказчика и требованиями по охране окружающей среды; при исполнении обязательств по настоящему договору принимать необходимые меры для соблюдения экологических требований Заказчика</w:t>
      </w:r>
      <w:r w:rsidR="00F2072E" w:rsidRPr="00EB6AC8">
        <w:rPr>
          <w:sz w:val="24"/>
          <w:szCs w:val="24"/>
        </w:rPr>
        <w:t>.</w:t>
      </w:r>
      <w:r w:rsidRPr="00EB6AC8">
        <w:rPr>
          <w:sz w:val="24"/>
          <w:szCs w:val="24"/>
        </w:rPr>
        <w:t xml:space="preserve"> Подрядчик несет ответственность за соблюдение требований природоохранного законодательства РФ</w:t>
      </w:r>
      <w:r w:rsidR="00F2072E" w:rsidRPr="00EB6AC8">
        <w:rPr>
          <w:sz w:val="24"/>
          <w:szCs w:val="24"/>
        </w:rPr>
        <w:t>.</w:t>
      </w:r>
    </w:p>
    <w:p w:rsidR="00187664" w:rsidRPr="00EB6AC8" w:rsidRDefault="00187664" w:rsidP="00187664">
      <w:pPr>
        <w:numPr>
          <w:ilvl w:val="2"/>
          <w:numId w:val="9"/>
        </w:numPr>
        <w:tabs>
          <w:tab w:val="left" w:pos="1418"/>
        </w:tabs>
        <w:ind w:left="0" w:firstLine="567"/>
        <w:jc w:val="both"/>
        <w:rPr>
          <w:sz w:val="24"/>
          <w:szCs w:val="24"/>
        </w:rPr>
      </w:pPr>
      <w:r w:rsidRPr="00EB6AC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 xml:space="preserve">Подрядчик обязан обеспечить вывоз производственных и бытовых отходов, а </w:t>
      </w:r>
      <w:proofErr w:type="gramStart"/>
      <w:r w:rsidRPr="00EB6AC8">
        <w:rPr>
          <w:sz w:val="24"/>
          <w:szCs w:val="24"/>
        </w:rPr>
        <w:t>так же</w:t>
      </w:r>
      <w:proofErr w:type="gramEnd"/>
      <w:r w:rsidRPr="00EB6AC8">
        <w:rPr>
          <w:sz w:val="24"/>
          <w:szCs w:val="24"/>
        </w:rPr>
        <w:t xml:space="preserve"> вывоз оборудования и мусора по окончании выполненных работ.</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Немедленно предупредить Заказчика и до получения от него указаний приостановить работу при обнаружении:</w:t>
      </w:r>
    </w:p>
    <w:p w:rsidR="00187664" w:rsidRPr="00EB6AC8" w:rsidRDefault="00187664" w:rsidP="00187664">
      <w:pPr>
        <w:tabs>
          <w:tab w:val="left" w:pos="1418"/>
        </w:tabs>
        <w:ind w:firstLine="567"/>
        <w:jc w:val="both"/>
        <w:rPr>
          <w:sz w:val="24"/>
          <w:szCs w:val="24"/>
        </w:rPr>
      </w:pPr>
      <w:r w:rsidRPr="00EB6AC8">
        <w:rPr>
          <w:sz w:val="24"/>
          <w:szCs w:val="24"/>
        </w:rPr>
        <w:t>- непригодности или недоброкачественности предоставленных Заказчиком материалов, оборудования, технической документации;</w:t>
      </w:r>
    </w:p>
    <w:p w:rsidR="00187664" w:rsidRPr="00EB6AC8" w:rsidRDefault="00187664" w:rsidP="00187664">
      <w:pPr>
        <w:tabs>
          <w:tab w:val="left" w:pos="1418"/>
        </w:tabs>
        <w:ind w:firstLine="567"/>
        <w:jc w:val="both"/>
        <w:rPr>
          <w:sz w:val="24"/>
          <w:szCs w:val="24"/>
        </w:rPr>
      </w:pPr>
      <w:r w:rsidRPr="00EB6AC8">
        <w:rPr>
          <w:sz w:val="24"/>
          <w:szCs w:val="24"/>
        </w:rPr>
        <w:t>- возможных неблагоприятных для Заказчика последствий выполнения его указаний о способе исполнения работы,</w:t>
      </w:r>
    </w:p>
    <w:p w:rsidR="00187664" w:rsidRPr="00EB6AC8" w:rsidRDefault="00187664" w:rsidP="00187664">
      <w:pPr>
        <w:tabs>
          <w:tab w:val="left" w:pos="1418"/>
        </w:tabs>
        <w:ind w:firstLine="567"/>
        <w:jc w:val="both"/>
        <w:rPr>
          <w:sz w:val="24"/>
          <w:szCs w:val="24"/>
        </w:rPr>
      </w:pPr>
      <w:r w:rsidRPr="00EB6AC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 xml:space="preserve">Письменно информировать Заказчика о начале приемки отдельных ответственных узлов, конструкций и скрытых работ. </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 xml:space="preserve">Подрядчик имеет право с письменного согласия Заказчика выполнить Работы досрочно. </w:t>
      </w:r>
    </w:p>
    <w:p w:rsidR="00187664" w:rsidRPr="00EB6AC8" w:rsidRDefault="00187664" w:rsidP="00187664">
      <w:pPr>
        <w:numPr>
          <w:ilvl w:val="2"/>
          <w:numId w:val="9"/>
        </w:numPr>
        <w:tabs>
          <w:tab w:val="left" w:pos="1418"/>
        </w:tabs>
        <w:ind w:left="0" w:firstLine="567"/>
        <w:jc w:val="both"/>
        <w:rPr>
          <w:sz w:val="24"/>
          <w:szCs w:val="24"/>
        </w:rPr>
      </w:pPr>
      <w:r w:rsidRPr="00EB6AC8">
        <w:rPr>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187664" w:rsidRPr="008303E7" w:rsidRDefault="00187664" w:rsidP="008303E7">
      <w:pPr>
        <w:numPr>
          <w:ilvl w:val="2"/>
          <w:numId w:val="9"/>
        </w:numPr>
        <w:tabs>
          <w:tab w:val="left" w:pos="1418"/>
        </w:tabs>
        <w:ind w:left="0" w:firstLine="567"/>
        <w:jc w:val="both"/>
        <w:rPr>
          <w:sz w:val="24"/>
          <w:szCs w:val="24"/>
        </w:rPr>
      </w:pPr>
      <w:r w:rsidRPr="00EB6AC8">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w:t>
      </w:r>
      <w:r w:rsidR="00E14851">
        <w:rPr>
          <w:sz w:val="24"/>
          <w:szCs w:val="24"/>
        </w:rPr>
        <w:t xml:space="preserve"> </w:t>
      </w:r>
      <w:r w:rsidR="00744FB7">
        <w:rPr>
          <w:sz w:val="24"/>
          <w:szCs w:val="24"/>
        </w:rPr>
        <w:t xml:space="preserve">КС-14 или </w:t>
      </w:r>
      <w:r w:rsidR="00E14851">
        <w:rPr>
          <w:sz w:val="24"/>
          <w:szCs w:val="24"/>
        </w:rPr>
        <w:t>ОС-3</w:t>
      </w:r>
      <w:r w:rsidR="00EB6AC8">
        <w:rPr>
          <w:sz w:val="24"/>
          <w:szCs w:val="24"/>
        </w:rPr>
        <w:t>).</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w:t>
      </w:r>
      <w:r w:rsidR="00A71DD6" w:rsidRPr="00EB6AC8">
        <w:rPr>
          <w:sz w:val="24"/>
          <w:szCs w:val="24"/>
        </w:rPr>
        <w:t xml:space="preserve"> КС</w:t>
      </w:r>
      <w:r w:rsidR="00EB6AC8" w:rsidRPr="00EB6AC8">
        <w:rPr>
          <w:sz w:val="24"/>
          <w:szCs w:val="24"/>
        </w:rPr>
        <w:t>-</w:t>
      </w:r>
      <w:r w:rsidR="00A71DD6" w:rsidRPr="00EB6AC8">
        <w:rPr>
          <w:sz w:val="24"/>
          <w:szCs w:val="24"/>
        </w:rPr>
        <w:t>14 или ОС-3</w:t>
      </w:r>
      <w:r w:rsidR="00222A50">
        <w:rPr>
          <w:sz w:val="24"/>
          <w:szCs w:val="24"/>
        </w:rPr>
        <w:t>,</w:t>
      </w:r>
      <w:r w:rsidR="00A71DD6" w:rsidRPr="00EB6AC8">
        <w:rPr>
          <w:sz w:val="24"/>
          <w:szCs w:val="24"/>
        </w:rPr>
        <w:t xml:space="preserve"> </w:t>
      </w:r>
      <w:r w:rsidRPr="00EB6AC8">
        <w:rPr>
          <w:sz w:val="24"/>
          <w:szCs w:val="24"/>
        </w:rPr>
        <w:t>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0E1FFD" w:rsidRDefault="00187664" w:rsidP="00187664">
      <w:pPr>
        <w:numPr>
          <w:ilvl w:val="2"/>
          <w:numId w:val="9"/>
        </w:numPr>
        <w:tabs>
          <w:tab w:val="num" w:pos="0"/>
          <w:tab w:val="left" w:pos="1418"/>
        </w:tabs>
        <w:ind w:left="0" w:firstLine="567"/>
        <w:jc w:val="both"/>
        <w:rPr>
          <w:sz w:val="24"/>
          <w:szCs w:val="24"/>
        </w:rPr>
      </w:pPr>
      <w:r w:rsidRPr="000E1FFD">
        <w:rPr>
          <w:sz w:val="24"/>
          <w:szCs w:val="24"/>
        </w:rPr>
        <w:lastRenderedPageBreak/>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r w:rsidR="004E3695" w:rsidRPr="000E1FFD">
        <w:rPr>
          <w:sz w:val="24"/>
          <w:szCs w:val="24"/>
        </w:rPr>
        <w:t xml:space="preserve"> </w:t>
      </w:r>
    </w:p>
    <w:p w:rsidR="00187664" w:rsidRPr="00744FB7" w:rsidRDefault="00187664" w:rsidP="000E1FFD">
      <w:pPr>
        <w:numPr>
          <w:ilvl w:val="2"/>
          <w:numId w:val="9"/>
        </w:numPr>
        <w:tabs>
          <w:tab w:val="num" w:pos="0"/>
          <w:tab w:val="left" w:pos="1418"/>
        </w:tabs>
        <w:ind w:left="0" w:firstLine="567"/>
        <w:jc w:val="both"/>
        <w:rPr>
          <w:sz w:val="24"/>
          <w:szCs w:val="24"/>
        </w:rPr>
      </w:pPr>
      <w:r w:rsidRPr="00744FB7">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357D01" w:rsidRPr="00744FB7">
        <w:rPr>
          <w:sz w:val="24"/>
          <w:szCs w:val="24"/>
        </w:rPr>
        <w:t xml:space="preserve"> в соответствии с Т</w:t>
      </w:r>
      <w:r w:rsidR="000E1FFD" w:rsidRPr="00744FB7">
        <w:rPr>
          <w:sz w:val="24"/>
          <w:szCs w:val="24"/>
        </w:rPr>
        <w:t>ехническим заданием</w:t>
      </w:r>
    </w:p>
    <w:p w:rsidR="00187664" w:rsidRPr="00EB6AC8" w:rsidRDefault="00187664" w:rsidP="00187664">
      <w:pPr>
        <w:numPr>
          <w:ilvl w:val="2"/>
          <w:numId w:val="9"/>
        </w:numPr>
        <w:tabs>
          <w:tab w:val="num" w:pos="0"/>
          <w:tab w:val="left" w:pos="1418"/>
        </w:tabs>
        <w:ind w:left="0" w:firstLine="567"/>
        <w:jc w:val="both"/>
        <w:rPr>
          <w:sz w:val="24"/>
          <w:szCs w:val="24"/>
        </w:rPr>
      </w:pPr>
      <w:r w:rsidRPr="00744FB7">
        <w:rPr>
          <w:sz w:val="24"/>
          <w:szCs w:val="24"/>
        </w:rPr>
        <w:t>Обеспечить</w:t>
      </w:r>
      <w:r w:rsidRPr="00EB6AC8">
        <w:rPr>
          <w:sz w:val="24"/>
          <w:szCs w:val="24"/>
        </w:rPr>
        <w:t xml:space="preserve"> присутствие уполномоченных представителей в комиссии по вводу Объекта в эксплуатацию.</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 xml:space="preserve">Подрядчик обязан обеспечить вывоз производственных и бытовых отходов, а </w:t>
      </w:r>
      <w:proofErr w:type="gramStart"/>
      <w:r w:rsidRPr="00EB6AC8">
        <w:rPr>
          <w:sz w:val="24"/>
          <w:szCs w:val="24"/>
        </w:rPr>
        <w:t>так же</w:t>
      </w:r>
      <w:proofErr w:type="gramEnd"/>
      <w:r w:rsidRPr="00EB6AC8">
        <w:rPr>
          <w:sz w:val="24"/>
          <w:szCs w:val="24"/>
        </w:rPr>
        <w:t xml:space="preserve"> вывоз оборудования и мусора по окончании выполненных работ.</w:t>
      </w:r>
    </w:p>
    <w:p w:rsidR="00187664" w:rsidRPr="00EB6AC8" w:rsidRDefault="00187664" w:rsidP="00187664">
      <w:pPr>
        <w:numPr>
          <w:ilvl w:val="2"/>
          <w:numId w:val="9"/>
        </w:numPr>
        <w:tabs>
          <w:tab w:val="num" w:pos="0"/>
          <w:tab w:val="left" w:pos="1418"/>
        </w:tabs>
        <w:ind w:left="0" w:firstLine="567"/>
        <w:jc w:val="both"/>
        <w:rPr>
          <w:sz w:val="24"/>
          <w:szCs w:val="24"/>
        </w:rPr>
      </w:pPr>
      <w:r w:rsidRPr="00EB6AC8">
        <w:rPr>
          <w:sz w:val="24"/>
          <w:szCs w:val="24"/>
        </w:rPr>
        <w:t>Осуществить пусконаладочные работы в соответствии с Составом пусконаладочных работ (Приложение №</w:t>
      </w:r>
      <w:r w:rsidR="00A71DD6" w:rsidRPr="00EB6AC8">
        <w:rPr>
          <w:sz w:val="24"/>
          <w:szCs w:val="24"/>
        </w:rPr>
        <w:t xml:space="preserve"> 3</w:t>
      </w:r>
      <w:r w:rsidRPr="00EB6AC8">
        <w:rPr>
          <w:sz w:val="24"/>
          <w:szCs w:val="24"/>
        </w:rPr>
        <w:t xml:space="preserve"> к настоящему Договору).</w:t>
      </w:r>
    </w:p>
    <w:p w:rsidR="00187664" w:rsidRPr="00EB6AC8" w:rsidRDefault="000603F5" w:rsidP="00187664">
      <w:pPr>
        <w:autoSpaceDE w:val="0"/>
        <w:autoSpaceDN w:val="0"/>
        <w:adjustRightInd w:val="0"/>
        <w:ind w:firstLine="567"/>
        <w:jc w:val="both"/>
        <w:rPr>
          <w:sz w:val="24"/>
          <w:szCs w:val="24"/>
        </w:rPr>
      </w:pPr>
      <w:r>
        <w:rPr>
          <w:sz w:val="24"/>
          <w:szCs w:val="24"/>
        </w:rPr>
        <w:t xml:space="preserve">4.3.32. </w:t>
      </w:r>
      <w:r w:rsidR="00187664" w:rsidRPr="00EB6AC8">
        <w:rPr>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187664" w:rsidRPr="00EB6AC8" w:rsidRDefault="00187664" w:rsidP="00187664">
      <w:pPr>
        <w:autoSpaceDE w:val="0"/>
        <w:autoSpaceDN w:val="0"/>
        <w:adjustRightInd w:val="0"/>
        <w:ind w:firstLine="567"/>
        <w:jc w:val="both"/>
        <w:rPr>
          <w:sz w:val="24"/>
          <w:szCs w:val="24"/>
        </w:rPr>
      </w:pPr>
      <w:r w:rsidRPr="00EB6AC8">
        <w:rPr>
          <w:sz w:val="24"/>
          <w:szCs w:val="24"/>
        </w:rPr>
        <w:t xml:space="preserve">Подрядчик в течение </w:t>
      </w:r>
      <w:proofErr w:type="gramStart"/>
      <w:r w:rsidRPr="00EB6AC8">
        <w:rPr>
          <w:sz w:val="24"/>
          <w:szCs w:val="24"/>
        </w:rPr>
        <w:t>15  дней</w:t>
      </w:r>
      <w:proofErr w:type="gramEnd"/>
      <w:r w:rsidRPr="00EB6AC8">
        <w:rPr>
          <w:sz w:val="24"/>
          <w:szCs w:val="24"/>
        </w:rPr>
        <w:t xml:space="preserve">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rsidR="00187664" w:rsidRPr="00EB6AC8" w:rsidRDefault="00187664" w:rsidP="0041401A">
      <w:pPr>
        <w:numPr>
          <w:ilvl w:val="1"/>
          <w:numId w:val="9"/>
        </w:numPr>
        <w:tabs>
          <w:tab w:val="left" w:pos="1134"/>
          <w:tab w:val="left" w:pos="1418"/>
        </w:tabs>
        <w:ind w:left="0" w:firstLine="567"/>
        <w:jc w:val="both"/>
        <w:rPr>
          <w:sz w:val="24"/>
          <w:szCs w:val="24"/>
        </w:rPr>
      </w:pPr>
      <w:r w:rsidRPr="00EB6AC8">
        <w:rPr>
          <w:sz w:val="24"/>
          <w:szCs w:val="24"/>
        </w:rPr>
        <w:t>Выполнить в полном объеме все обязательства, предусмотренные в других условиях настоящего Договора.</w:t>
      </w:r>
    </w:p>
    <w:p w:rsidR="00187664" w:rsidRPr="004D39DA" w:rsidRDefault="00187664" w:rsidP="0041401A">
      <w:pPr>
        <w:numPr>
          <w:ilvl w:val="1"/>
          <w:numId w:val="9"/>
        </w:numPr>
        <w:tabs>
          <w:tab w:val="left" w:pos="709"/>
          <w:tab w:val="left" w:pos="1134"/>
          <w:tab w:val="left" w:pos="1418"/>
        </w:tabs>
        <w:ind w:left="0" w:firstLine="567"/>
        <w:jc w:val="both"/>
        <w:rPr>
          <w:sz w:val="24"/>
          <w:szCs w:val="24"/>
        </w:rPr>
      </w:pPr>
      <w:r w:rsidRPr="004D39DA">
        <w:rPr>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w:t>
      </w:r>
      <w:r w:rsidR="00744FB7">
        <w:rPr>
          <w:sz w:val="24"/>
          <w:szCs w:val="24"/>
        </w:rPr>
        <w:t xml:space="preserve"> или ОС-3</w:t>
      </w:r>
      <w:r w:rsidR="00EB6AC8" w:rsidRPr="004D39DA">
        <w:rPr>
          <w:sz w:val="24"/>
          <w:szCs w:val="24"/>
        </w:rPr>
        <w:t xml:space="preserve">) </w:t>
      </w:r>
      <w:r w:rsidRPr="004D39DA">
        <w:rPr>
          <w:sz w:val="24"/>
          <w:szCs w:val="24"/>
        </w:rPr>
        <w:t>несет Подрядчик.</w:t>
      </w:r>
    </w:p>
    <w:p w:rsidR="00187664" w:rsidRPr="00EB6AC8" w:rsidRDefault="00187664" w:rsidP="0041401A">
      <w:pPr>
        <w:numPr>
          <w:ilvl w:val="1"/>
          <w:numId w:val="9"/>
        </w:numPr>
        <w:tabs>
          <w:tab w:val="left" w:pos="1134"/>
          <w:tab w:val="left" w:pos="1418"/>
        </w:tabs>
        <w:spacing w:line="240" w:lineRule="atLeast"/>
        <w:ind w:left="0" w:firstLine="567"/>
        <w:jc w:val="both"/>
        <w:rPr>
          <w:sz w:val="24"/>
          <w:szCs w:val="24"/>
        </w:rPr>
      </w:pPr>
      <w:r w:rsidRPr="00EB6AC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187664" w:rsidRPr="00EB6AC8" w:rsidRDefault="00187664" w:rsidP="00187664">
      <w:pPr>
        <w:tabs>
          <w:tab w:val="left" w:pos="1276"/>
          <w:tab w:val="left" w:pos="1418"/>
        </w:tabs>
        <w:spacing w:line="240" w:lineRule="atLeast"/>
        <w:ind w:left="709"/>
        <w:jc w:val="both"/>
        <w:rPr>
          <w:sz w:val="24"/>
          <w:szCs w:val="24"/>
        </w:rPr>
      </w:pPr>
    </w:p>
    <w:p w:rsidR="00187664" w:rsidRPr="00EB6AC8" w:rsidRDefault="00187664" w:rsidP="00187664">
      <w:pPr>
        <w:jc w:val="center"/>
        <w:rPr>
          <w:b/>
          <w:sz w:val="24"/>
          <w:szCs w:val="24"/>
        </w:rPr>
      </w:pPr>
      <w:r w:rsidRPr="00EB6AC8">
        <w:rPr>
          <w:b/>
          <w:noProof/>
          <w:sz w:val="24"/>
          <w:szCs w:val="24"/>
        </w:rPr>
        <w:t>5.</w:t>
      </w:r>
      <w:r w:rsidRPr="00EB6AC8">
        <w:rPr>
          <w:b/>
          <w:sz w:val="24"/>
          <w:szCs w:val="24"/>
        </w:rPr>
        <w:t xml:space="preserve"> ПОРЯДОК СДАЧИ-ПРИЕМКИ СТРОИТЕЛЬНО-МОНТАЖНЫХ РАБОТ</w:t>
      </w:r>
    </w:p>
    <w:p w:rsidR="00187664" w:rsidRPr="00EB6AC8" w:rsidRDefault="00187664" w:rsidP="00187664">
      <w:pPr>
        <w:ind w:firstLine="567"/>
        <w:jc w:val="both"/>
        <w:rPr>
          <w:sz w:val="24"/>
          <w:szCs w:val="24"/>
        </w:rPr>
      </w:pPr>
      <w:r w:rsidRPr="00EB6AC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EB6AC8" w:rsidRDefault="00187664" w:rsidP="00187664">
      <w:pPr>
        <w:ind w:firstLine="567"/>
        <w:jc w:val="both"/>
        <w:rPr>
          <w:sz w:val="24"/>
          <w:szCs w:val="24"/>
        </w:rPr>
      </w:pPr>
      <w:r w:rsidRPr="00EB6AC8">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rsidR="00187664" w:rsidRPr="00EB6AC8" w:rsidRDefault="00187664" w:rsidP="00187664">
      <w:pPr>
        <w:ind w:firstLine="567"/>
        <w:jc w:val="both"/>
        <w:rPr>
          <w:sz w:val="24"/>
          <w:szCs w:val="24"/>
        </w:rPr>
      </w:pPr>
      <w:r w:rsidRPr="00EB6AC8">
        <w:rPr>
          <w:sz w:val="24"/>
          <w:szCs w:val="24"/>
        </w:rPr>
        <w:t xml:space="preserve">5.1.2. Заказчик в течение </w:t>
      </w:r>
      <w:r w:rsidR="00A71DD6" w:rsidRPr="00EB6AC8">
        <w:rPr>
          <w:sz w:val="24"/>
          <w:szCs w:val="24"/>
        </w:rPr>
        <w:t>7 (</w:t>
      </w:r>
      <w:proofErr w:type="gramStart"/>
      <w:r w:rsidR="00A71DD6" w:rsidRPr="00EB6AC8">
        <w:rPr>
          <w:sz w:val="24"/>
          <w:szCs w:val="24"/>
        </w:rPr>
        <w:t>Семи)</w:t>
      </w:r>
      <w:r w:rsidRPr="00EB6AC8">
        <w:rPr>
          <w:sz w:val="24"/>
          <w:szCs w:val="24"/>
        </w:rPr>
        <w:t xml:space="preserve">  дней</w:t>
      </w:r>
      <w:proofErr w:type="gramEnd"/>
      <w:r w:rsidRPr="00EB6AC8">
        <w:rPr>
          <w:sz w:val="24"/>
          <w:szCs w:val="24"/>
        </w:rPr>
        <w:t xml:space="preserve"> со дня получения актов сдачи-приемки выполненных работ обязан подписать их и возвратить Подрядчику или направить мотивированный отказ.</w:t>
      </w:r>
    </w:p>
    <w:p w:rsidR="00187664" w:rsidRPr="00EB6AC8" w:rsidRDefault="00187664" w:rsidP="0041401A">
      <w:pPr>
        <w:ind w:firstLine="567"/>
        <w:jc w:val="both"/>
        <w:rPr>
          <w:sz w:val="24"/>
          <w:szCs w:val="24"/>
        </w:rPr>
      </w:pPr>
      <w:r w:rsidRPr="00EB6AC8">
        <w:rPr>
          <w:sz w:val="24"/>
          <w:szCs w:val="24"/>
        </w:rPr>
        <w:t>5.1.3.</w:t>
      </w:r>
      <w:r w:rsidRPr="0041401A">
        <w:rPr>
          <w:sz w:val="6"/>
          <w:szCs w:val="6"/>
        </w:rPr>
        <w:t xml:space="preserve"> </w:t>
      </w:r>
      <w:r w:rsidRPr="00EB6AC8">
        <w:rPr>
          <w:sz w:val="24"/>
          <w:szCs w:val="24"/>
        </w:rPr>
        <w:t>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EB6AC8" w:rsidRDefault="00187664" w:rsidP="00187664">
      <w:pPr>
        <w:jc w:val="both"/>
        <w:rPr>
          <w:sz w:val="24"/>
          <w:szCs w:val="24"/>
        </w:rPr>
      </w:pPr>
    </w:p>
    <w:p w:rsidR="00187664" w:rsidRPr="00EB6AC8" w:rsidRDefault="00187664" w:rsidP="00187664">
      <w:pPr>
        <w:jc w:val="center"/>
        <w:rPr>
          <w:b/>
          <w:bCs/>
          <w:sz w:val="24"/>
          <w:szCs w:val="24"/>
        </w:rPr>
      </w:pPr>
      <w:r w:rsidRPr="00EB6AC8">
        <w:rPr>
          <w:b/>
          <w:bCs/>
          <w:sz w:val="24"/>
          <w:szCs w:val="24"/>
        </w:rPr>
        <w:lastRenderedPageBreak/>
        <w:t>6. ИСПЫТАНИЯ ОБОРУДОВАНИЯ</w:t>
      </w:r>
    </w:p>
    <w:p w:rsidR="00187664" w:rsidRPr="00EB6AC8" w:rsidRDefault="00187664" w:rsidP="00187664">
      <w:pPr>
        <w:ind w:firstLine="567"/>
        <w:jc w:val="both"/>
        <w:rPr>
          <w:sz w:val="24"/>
          <w:szCs w:val="24"/>
        </w:rPr>
      </w:pPr>
      <w:r w:rsidRPr="00EB6AC8">
        <w:rPr>
          <w:sz w:val="24"/>
          <w:szCs w:val="24"/>
        </w:rPr>
        <w:t xml:space="preserve">6.1. Стороны обязуются приступить к испытаниям Оборудования в течение </w:t>
      </w:r>
      <w:r w:rsidR="00EB6AC8">
        <w:rPr>
          <w:sz w:val="24"/>
          <w:szCs w:val="24"/>
        </w:rPr>
        <w:t>5 (пяти</w:t>
      </w:r>
      <w:r w:rsidRPr="00EB6AC8">
        <w:rPr>
          <w:sz w:val="24"/>
          <w:szCs w:val="24"/>
        </w:rPr>
        <w:t>) дней с момента получения Заказчиком письменного уведомления Подрядчика о готовности к предпусковым и пусковым испытаниям.</w:t>
      </w:r>
    </w:p>
    <w:p w:rsidR="00187664" w:rsidRPr="00EB6AC8" w:rsidRDefault="00187664" w:rsidP="00187664">
      <w:pPr>
        <w:ind w:firstLine="567"/>
        <w:jc w:val="both"/>
        <w:rPr>
          <w:sz w:val="24"/>
          <w:szCs w:val="24"/>
        </w:rPr>
      </w:pPr>
      <w:r w:rsidRPr="00EB6AC8">
        <w:rPr>
          <w:sz w:val="24"/>
          <w:szCs w:val="24"/>
        </w:rPr>
        <w:t xml:space="preserve">6.2. Предпусковые и пусковые испытания проводятся в соответствии с разработанной Подрядчиком и </w:t>
      </w:r>
      <w:proofErr w:type="gramStart"/>
      <w:r w:rsidRPr="00EB6AC8">
        <w:rPr>
          <w:sz w:val="24"/>
          <w:szCs w:val="24"/>
        </w:rPr>
        <w:t>утвержденной Заказчиком Программой</w:t>
      </w:r>
      <w:proofErr w:type="gramEnd"/>
      <w:r w:rsidRPr="00EB6AC8">
        <w:rPr>
          <w:sz w:val="24"/>
          <w:szCs w:val="24"/>
        </w:rPr>
        <w:t xml:space="preserve"> и методикой испытаний</w:t>
      </w:r>
      <w:r w:rsidR="0070314F" w:rsidRPr="00EB6AC8">
        <w:rPr>
          <w:sz w:val="24"/>
          <w:szCs w:val="24"/>
        </w:rPr>
        <w:t>.</w:t>
      </w:r>
    </w:p>
    <w:p w:rsidR="00187664" w:rsidRPr="00EB6AC8" w:rsidRDefault="00187664" w:rsidP="00187664">
      <w:pPr>
        <w:ind w:firstLine="567"/>
        <w:jc w:val="both"/>
        <w:rPr>
          <w:sz w:val="24"/>
          <w:szCs w:val="24"/>
        </w:rPr>
      </w:pPr>
      <w:r w:rsidRPr="00EB6AC8">
        <w:rPr>
          <w:sz w:val="24"/>
          <w:szCs w:val="24"/>
        </w:rPr>
        <w:t>6.3. Все виды испытаний проводятся в присутствии представителей Заказчика и оформляются двусторонними актами.</w:t>
      </w:r>
    </w:p>
    <w:p w:rsidR="00187664" w:rsidRPr="00EB6AC8" w:rsidRDefault="00187664" w:rsidP="00187664">
      <w:pPr>
        <w:ind w:firstLine="567"/>
        <w:jc w:val="both"/>
        <w:rPr>
          <w:sz w:val="24"/>
          <w:szCs w:val="24"/>
        </w:rPr>
      </w:pPr>
      <w:r w:rsidRPr="00EB6AC8">
        <w:rPr>
          <w:sz w:val="24"/>
          <w:szCs w:val="24"/>
        </w:rPr>
        <w:t xml:space="preserve">6.4. В случае успешного проведения испытаний Стороны подписывают Акт приемки законченного строительством объекта приемочной комиссией (по форме </w:t>
      </w:r>
      <w:r w:rsidR="00C37924" w:rsidRPr="00C37924">
        <w:rPr>
          <w:sz w:val="24"/>
          <w:szCs w:val="24"/>
        </w:rPr>
        <w:t>КС-14</w:t>
      </w:r>
      <w:r w:rsidR="00744FB7">
        <w:rPr>
          <w:sz w:val="24"/>
          <w:szCs w:val="24"/>
        </w:rPr>
        <w:t xml:space="preserve"> или ОС-3</w:t>
      </w:r>
      <w:r w:rsidR="00EB6AC8" w:rsidRPr="00EB6AC8">
        <w:rPr>
          <w:sz w:val="24"/>
          <w:szCs w:val="24"/>
        </w:rPr>
        <w:t>).</w:t>
      </w:r>
    </w:p>
    <w:p w:rsidR="00187664" w:rsidRPr="00EB6AC8" w:rsidRDefault="00187664" w:rsidP="00187664">
      <w:pPr>
        <w:jc w:val="both"/>
        <w:rPr>
          <w:sz w:val="24"/>
          <w:szCs w:val="24"/>
        </w:rPr>
      </w:pPr>
    </w:p>
    <w:p w:rsidR="00187664" w:rsidRPr="00EB6AC8" w:rsidRDefault="00187664" w:rsidP="00187664">
      <w:pPr>
        <w:spacing w:line="240" w:lineRule="atLeast"/>
        <w:jc w:val="center"/>
        <w:rPr>
          <w:b/>
          <w:sz w:val="24"/>
          <w:szCs w:val="24"/>
        </w:rPr>
      </w:pPr>
      <w:r w:rsidRPr="00EB6AC8">
        <w:rPr>
          <w:b/>
          <w:noProof/>
          <w:sz w:val="24"/>
          <w:szCs w:val="24"/>
        </w:rPr>
        <w:t>7.</w:t>
      </w:r>
      <w:r w:rsidRPr="00EB6AC8">
        <w:rPr>
          <w:b/>
          <w:sz w:val="24"/>
          <w:szCs w:val="24"/>
        </w:rPr>
        <w:t xml:space="preserve"> ПОРЯДОК ОПЛАТЫ РАБОТ</w:t>
      </w:r>
    </w:p>
    <w:p w:rsidR="00187664" w:rsidRPr="00EB6AC8" w:rsidRDefault="00187664" w:rsidP="00187664">
      <w:pPr>
        <w:spacing w:line="240" w:lineRule="atLeast"/>
        <w:ind w:firstLine="567"/>
        <w:jc w:val="both"/>
        <w:rPr>
          <w:sz w:val="24"/>
          <w:szCs w:val="24"/>
        </w:rPr>
      </w:pPr>
      <w:r w:rsidRPr="00EB6AC8">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rsidR="00187664" w:rsidRPr="00EB6AC8" w:rsidRDefault="00BB29D2" w:rsidP="00187664">
      <w:pPr>
        <w:spacing w:line="240" w:lineRule="atLeast"/>
        <w:ind w:firstLine="567"/>
        <w:jc w:val="both"/>
        <w:rPr>
          <w:sz w:val="24"/>
          <w:szCs w:val="24"/>
        </w:rPr>
      </w:pPr>
      <w:r w:rsidRPr="00EB6AC8">
        <w:rPr>
          <w:sz w:val="24"/>
          <w:szCs w:val="24"/>
        </w:rPr>
        <w:t>–</w:t>
      </w:r>
      <w:r w:rsidR="005E3D1E" w:rsidRPr="00EB6AC8">
        <w:rPr>
          <w:sz w:val="24"/>
          <w:szCs w:val="24"/>
        </w:rPr>
        <w:t xml:space="preserve"> </w:t>
      </w:r>
      <w:r w:rsidR="00187664" w:rsidRPr="00EB6AC8">
        <w:rPr>
          <w:sz w:val="24"/>
          <w:szCs w:val="24"/>
        </w:rPr>
        <w:t>Актов о приемке выполненных работ (форма КС-2),</w:t>
      </w:r>
    </w:p>
    <w:p w:rsidR="00187664" w:rsidRPr="00EB6AC8" w:rsidRDefault="00BB29D2" w:rsidP="00187664">
      <w:pPr>
        <w:spacing w:line="240" w:lineRule="atLeast"/>
        <w:ind w:firstLine="567"/>
        <w:jc w:val="both"/>
        <w:rPr>
          <w:noProof/>
          <w:sz w:val="24"/>
          <w:szCs w:val="24"/>
        </w:rPr>
      </w:pPr>
      <w:r w:rsidRPr="00EB6AC8">
        <w:rPr>
          <w:sz w:val="24"/>
          <w:szCs w:val="24"/>
        </w:rPr>
        <w:t>–</w:t>
      </w:r>
      <w:r w:rsidR="005E3D1E" w:rsidRPr="00EB6AC8">
        <w:rPr>
          <w:sz w:val="24"/>
          <w:szCs w:val="24"/>
        </w:rPr>
        <w:t xml:space="preserve"> </w:t>
      </w:r>
      <w:r w:rsidR="00187664" w:rsidRPr="00EB6AC8">
        <w:rPr>
          <w:sz w:val="24"/>
          <w:szCs w:val="24"/>
        </w:rPr>
        <w:t>Справок о стоимости выполненных работ и затрат (форма</w:t>
      </w:r>
      <w:r w:rsidR="00187664" w:rsidRPr="00EB6AC8">
        <w:rPr>
          <w:noProof/>
          <w:sz w:val="24"/>
          <w:szCs w:val="24"/>
        </w:rPr>
        <w:t xml:space="preserve"> КС-3), </w:t>
      </w:r>
    </w:p>
    <w:p w:rsidR="00187664" w:rsidRPr="00EB6AC8" w:rsidRDefault="00BB29D2" w:rsidP="00187664">
      <w:pPr>
        <w:spacing w:line="240" w:lineRule="atLeast"/>
        <w:ind w:firstLine="567"/>
        <w:jc w:val="both"/>
        <w:rPr>
          <w:noProof/>
          <w:sz w:val="24"/>
          <w:szCs w:val="24"/>
        </w:rPr>
      </w:pPr>
      <w:r w:rsidRPr="00EB6AC8">
        <w:rPr>
          <w:sz w:val="24"/>
          <w:szCs w:val="24"/>
        </w:rPr>
        <w:t>–</w:t>
      </w:r>
      <w:r w:rsidR="005E3D1E" w:rsidRPr="00EB6AC8">
        <w:rPr>
          <w:noProof/>
          <w:sz w:val="24"/>
          <w:szCs w:val="24"/>
        </w:rPr>
        <w:t xml:space="preserve"> </w:t>
      </w:r>
      <w:r w:rsidR="00187664" w:rsidRPr="00EB6AC8">
        <w:rPr>
          <w:noProof/>
          <w:sz w:val="24"/>
          <w:szCs w:val="24"/>
        </w:rPr>
        <w:t xml:space="preserve">Счета, </w:t>
      </w:r>
    </w:p>
    <w:p w:rsidR="00187664" w:rsidRPr="00EB6AC8" w:rsidRDefault="00BB29D2" w:rsidP="00187664">
      <w:pPr>
        <w:spacing w:line="240" w:lineRule="atLeast"/>
        <w:ind w:firstLine="567"/>
        <w:jc w:val="both"/>
        <w:rPr>
          <w:noProof/>
          <w:sz w:val="24"/>
          <w:szCs w:val="24"/>
        </w:rPr>
      </w:pPr>
      <w:r w:rsidRPr="00EB6AC8">
        <w:rPr>
          <w:sz w:val="24"/>
          <w:szCs w:val="24"/>
        </w:rPr>
        <w:t>–</w:t>
      </w:r>
      <w:r w:rsidR="005E3D1E" w:rsidRPr="00EB6AC8">
        <w:rPr>
          <w:noProof/>
          <w:sz w:val="24"/>
          <w:szCs w:val="24"/>
        </w:rPr>
        <w:t xml:space="preserve"> </w:t>
      </w:r>
      <w:r w:rsidR="00187664" w:rsidRPr="00EB6AC8">
        <w:rPr>
          <w:noProof/>
          <w:sz w:val="24"/>
          <w:szCs w:val="24"/>
        </w:rPr>
        <w:t xml:space="preserve">Исполнительской документации </w:t>
      </w:r>
    </w:p>
    <w:p w:rsidR="00187664" w:rsidRPr="00EB6AC8" w:rsidRDefault="00187664" w:rsidP="00187664">
      <w:pPr>
        <w:spacing w:line="240" w:lineRule="atLeast"/>
        <w:ind w:firstLine="567"/>
        <w:jc w:val="both"/>
        <w:rPr>
          <w:sz w:val="24"/>
          <w:szCs w:val="24"/>
        </w:rPr>
      </w:pPr>
      <w:r w:rsidRPr="00EB6AC8">
        <w:rPr>
          <w:sz w:val="24"/>
          <w:szCs w:val="24"/>
        </w:rPr>
        <w:t xml:space="preserve">и выставляемых Подрядчиком счетов-фактур,  </w:t>
      </w:r>
    </w:p>
    <w:p w:rsidR="00187664" w:rsidRPr="00EB6AC8" w:rsidRDefault="00187664" w:rsidP="00187664">
      <w:pPr>
        <w:spacing w:line="240" w:lineRule="atLeast"/>
        <w:ind w:firstLine="567"/>
        <w:jc w:val="both"/>
        <w:rPr>
          <w:sz w:val="24"/>
          <w:szCs w:val="24"/>
        </w:rPr>
      </w:pPr>
      <w:r w:rsidRPr="00EB6AC8">
        <w:rPr>
          <w:sz w:val="24"/>
          <w:szCs w:val="24"/>
        </w:rPr>
        <w:t xml:space="preserve">в течение </w:t>
      </w:r>
      <w:r w:rsidR="00DB05B8" w:rsidRPr="00EB6AC8">
        <w:rPr>
          <w:sz w:val="24"/>
          <w:szCs w:val="24"/>
        </w:rPr>
        <w:t>3</w:t>
      </w:r>
      <w:r w:rsidR="0041401A">
        <w:rPr>
          <w:sz w:val="24"/>
          <w:szCs w:val="24"/>
        </w:rPr>
        <w:t>0 (Тридцати)</w:t>
      </w:r>
      <w:r w:rsidRPr="00EB6AC8">
        <w:rPr>
          <w:sz w:val="24"/>
          <w:szCs w:val="24"/>
        </w:rPr>
        <w:t xml:space="preserve"> календарных дней с даты </w:t>
      </w:r>
      <w:r w:rsidR="006929F7" w:rsidRPr="00EB6AC8">
        <w:rPr>
          <w:sz w:val="24"/>
          <w:szCs w:val="24"/>
        </w:rPr>
        <w:t xml:space="preserve">подписания Актов о приемке выполненных </w:t>
      </w:r>
      <w:proofErr w:type="gramStart"/>
      <w:r w:rsidR="006929F7" w:rsidRPr="00EB6AC8">
        <w:rPr>
          <w:sz w:val="24"/>
          <w:szCs w:val="24"/>
        </w:rPr>
        <w:t xml:space="preserve">работ </w:t>
      </w:r>
      <w:r w:rsidRPr="00EB6AC8">
        <w:rPr>
          <w:sz w:val="24"/>
          <w:szCs w:val="24"/>
        </w:rPr>
        <w:t xml:space="preserve"> в</w:t>
      </w:r>
      <w:proofErr w:type="gramEnd"/>
      <w:r w:rsidRPr="00EB6AC8">
        <w:rPr>
          <w:sz w:val="24"/>
          <w:szCs w:val="24"/>
        </w:rPr>
        <w:t xml:space="preserve"> размере </w:t>
      </w:r>
      <w:r w:rsidR="000603F5">
        <w:rPr>
          <w:sz w:val="24"/>
          <w:szCs w:val="24"/>
        </w:rPr>
        <w:t>10</w:t>
      </w:r>
      <w:r w:rsidR="006929F7" w:rsidRPr="00EB6AC8">
        <w:rPr>
          <w:sz w:val="24"/>
          <w:szCs w:val="24"/>
        </w:rPr>
        <w:t>0</w:t>
      </w:r>
      <w:r w:rsidRPr="00EB6AC8">
        <w:rPr>
          <w:sz w:val="24"/>
          <w:szCs w:val="24"/>
        </w:rPr>
        <w:t xml:space="preserve">% , при условии предоставления комплекта документов согласно п.  7.1. Договора. </w:t>
      </w:r>
    </w:p>
    <w:p w:rsidR="00187664" w:rsidRPr="00EB6AC8" w:rsidRDefault="00187664" w:rsidP="00187664">
      <w:pPr>
        <w:spacing w:line="240" w:lineRule="atLeast"/>
        <w:ind w:firstLine="567"/>
        <w:jc w:val="both"/>
        <w:rPr>
          <w:sz w:val="24"/>
          <w:szCs w:val="24"/>
        </w:rPr>
      </w:pPr>
      <w:r w:rsidRPr="00EB6AC8">
        <w:rPr>
          <w:sz w:val="24"/>
          <w:szCs w:val="24"/>
        </w:rPr>
        <w:t>В случае задержки представления документов, указанных в п. 7.1</w:t>
      </w:r>
      <w:proofErr w:type="gramStart"/>
      <w:r w:rsidRPr="00EB6AC8">
        <w:rPr>
          <w:sz w:val="24"/>
          <w:szCs w:val="24"/>
        </w:rPr>
        <w:t>,  срок</w:t>
      </w:r>
      <w:proofErr w:type="gramEnd"/>
      <w:r w:rsidRPr="00EB6AC8">
        <w:rPr>
          <w:sz w:val="24"/>
          <w:szCs w:val="24"/>
        </w:rPr>
        <w:t xml:space="preserve"> оплаты увеличивается на соответствующее количество дней.</w:t>
      </w:r>
    </w:p>
    <w:p w:rsidR="00187664" w:rsidRPr="00EB6AC8" w:rsidRDefault="00187664" w:rsidP="00187664">
      <w:pPr>
        <w:spacing w:line="240" w:lineRule="atLeast"/>
        <w:ind w:firstLine="567"/>
        <w:jc w:val="both"/>
        <w:rPr>
          <w:sz w:val="24"/>
          <w:szCs w:val="24"/>
        </w:rPr>
      </w:pPr>
      <w:r w:rsidRPr="00EB6AC8">
        <w:rPr>
          <w:sz w:val="24"/>
          <w:szCs w:val="24"/>
        </w:rPr>
        <w:t>Заказчик вправе досрочно производить оплату выполненных Работ.</w:t>
      </w:r>
    </w:p>
    <w:p w:rsidR="00187664" w:rsidRPr="00EB6AC8" w:rsidRDefault="00187664" w:rsidP="00187664">
      <w:pPr>
        <w:spacing w:line="240" w:lineRule="atLeast"/>
        <w:ind w:firstLine="567"/>
        <w:jc w:val="both"/>
        <w:rPr>
          <w:sz w:val="24"/>
          <w:szCs w:val="24"/>
        </w:rPr>
      </w:pPr>
      <w:r w:rsidRPr="00EB6AC8">
        <w:rPr>
          <w:sz w:val="24"/>
          <w:szCs w:val="24"/>
        </w:rPr>
        <w:t xml:space="preserve">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w:t>
      </w:r>
      <w:proofErr w:type="gramStart"/>
      <w:r w:rsidRPr="00EB6AC8">
        <w:rPr>
          <w:sz w:val="24"/>
          <w:szCs w:val="24"/>
        </w:rPr>
        <w:t>банка,  обслуживающего</w:t>
      </w:r>
      <w:proofErr w:type="gramEnd"/>
      <w:r w:rsidRPr="00EB6AC8">
        <w:rPr>
          <w:sz w:val="24"/>
          <w:szCs w:val="24"/>
        </w:rPr>
        <w:t xml:space="preserve"> Заказчика.</w:t>
      </w:r>
    </w:p>
    <w:p w:rsidR="00187664" w:rsidRPr="00EB6AC8" w:rsidRDefault="00187664" w:rsidP="00187664">
      <w:pPr>
        <w:spacing w:line="240" w:lineRule="atLeast"/>
        <w:ind w:firstLine="567"/>
        <w:jc w:val="both"/>
        <w:rPr>
          <w:sz w:val="24"/>
          <w:szCs w:val="24"/>
        </w:rPr>
      </w:pPr>
      <w:r w:rsidRPr="00EB6AC8">
        <w:rPr>
          <w:sz w:val="24"/>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EB6AC8" w:rsidRDefault="00187664" w:rsidP="00187664">
      <w:pPr>
        <w:spacing w:line="240" w:lineRule="atLeast"/>
        <w:ind w:firstLine="567"/>
        <w:jc w:val="both"/>
        <w:rPr>
          <w:sz w:val="24"/>
          <w:szCs w:val="24"/>
        </w:rPr>
      </w:pPr>
      <w:r w:rsidRPr="00EB6AC8">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187664" w:rsidRPr="00EB6AC8" w:rsidRDefault="00187664" w:rsidP="00187664">
      <w:pPr>
        <w:spacing w:line="240" w:lineRule="atLeast"/>
        <w:jc w:val="both"/>
        <w:rPr>
          <w:sz w:val="24"/>
          <w:szCs w:val="24"/>
        </w:rPr>
      </w:pPr>
    </w:p>
    <w:p w:rsidR="00187664" w:rsidRPr="00EB6AC8" w:rsidRDefault="00187664" w:rsidP="00187664">
      <w:pPr>
        <w:spacing w:line="266" w:lineRule="exact"/>
        <w:jc w:val="center"/>
        <w:rPr>
          <w:b/>
          <w:sz w:val="24"/>
          <w:szCs w:val="24"/>
        </w:rPr>
      </w:pPr>
      <w:r w:rsidRPr="00EB6AC8">
        <w:rPr>
          <w:b/>
          <w:sz w:val="24"/>
          <w:szCs w:val="24"/>
        </w:rPr>
        <w:t>8. ГАРАНТИЙНЫЕ ОБЯЗАТЕЛЬСТВА ПОДРЯДЧИКА</w:t>
      </w:r>
    </w:p>
    <w:p w:rsidR="00187664" w:rsidRPr="00EB6AC8" w:rsidRDefault="00187664" w:rsidP="00187664">
      <w:pPr>
        <w:spacing w:line="266" w:lineRule="exact"/>
        <w:ind w:firstLine="567"/>
        <w:jc w:val="both"/>
        <w:rPr>
          <w:b/>
          <w:sz w:val="24"/>
          <w:szCs w:val="24"/>
        </w:rPr>
      </w:pPr>
      <w:r w:rsidRPr="00EB6AC8">
        <w:rPr>
          <w:b/>
          <w:sz w:val="24"/>
          <w:szCs w:val="24"/>
        </w:rPr>
        <w:t>8.1. Гарантийные обязательства на Оборудование.</w:t>
      </w:r>
    </w:p>
    <w:p w:rsidR="00187664" w:rsidRPr="00EB6AC8" w:rsidRDefault="00187664" w:rsidP="00187664">
      <w:pPr>
        <w:spacing w:line="266" w:lineRule="exact"/>
        <w:ind w:firstLine="567"/>
        <w:jc w:val="both"/>
        <w:rPr>
          <w:sz w:val="24"/>
          <w:szCs w:val="24"/>
        </w:rPr>
      </w:pPr>
      <w:r w:rsidRPr="00EB6AC8">
        <w:rPr>
          <w:sz w:val="24"/>
          <w:szCs w:val="24"/>
        </w:rPr>
        <w:t>Поставленное Оборудование укомплектовано всем необходимым вспомогательным оборудованием.</w:t>
      </w:r>
    </w:p>
    <w:p w:rsidR="00187664" w:rsidRPr="00EB6AC8" w:rsidRDefault="00187664" w:rsidP="00187664">
      <w:pPr>
        <w:spacing w:line="266" w:lineRule="exact"/>
        <w:ind w:firstLine="567"/>
        <w:jc w:val="both"/>
        <w:rPr>
          <w:sz w:val="24"/>
          <w:szCs w:val="24"/>
        </w:rPr>
      </w:pPr>
      <w:r w:rsidRPr="00EB6AC8">
        <w:rPr>
          <w:sz w:val="24"/>
          <w:szCs w:val="24"/>
        </w:rPr>
        <w:t>Всё Оборудование является новым.</w:t>
      </w:r>
    </w:p>
    <w:p w:rsidR="00187664" w:rsidRPr="004D39DA" w:rsidRDefault="00187664" w:rsidP="00187664">
      <w:pPr>
        <w:spacing w:line="266" w:lineRule="exact"/>
        <w:ind w:firstLine="567"/>
        <w:jc w:val="both"/>
        <w:rPr>
          <w:color w:val="000000" w:themeColor="text1"/>
          <w:sz w:val="24"/>
          <w:szCs w:val="24"/>
        </w:rPr>
      </w:pPr>
      <w:r w:rsidRPr="00EB6AC8">
        <w:rPr>
          <w:sz w:val="24"/>
          <w:szCs w:val="24"/>
        </w:rPr>
        <w:t xml:space="preserve">Поставляемое Оборудование изготовлено и испытано в полном соответствии с </w:t>
      </w:r>
      <w:r w:rsidRPr="004D39DA">
        <w:rPr>
          <w:color w:val="000000" w:themeColor="text1"/>
          <w:sz w:val="24"/>
          <w:szCs w:val="24"/>
        </w:rPr>
        <w:t>описанием, технической спецификацией и условиями настоящего Договора.</w:t>
      </w:r>
    </w:p>
    <w:p w:rsidR="00187664" w:rsidRPr="004D39DA" w:rsidRDefault="00187664" w:rsidP="00187664">
      <w:pPr>
        <w:spacing w:line="266" w:lineRule="exact"/>
        <w:ind w:firstLine="567"/>
        <w:jc w:val="both"/>
        <w:rPr>
          <w:color w:val="000000" w:themeColor="text1"/>
          <w:sz w:val="24"/>
          <w:szCs w:val="24"/>
        </w:rPr>
      </w:pPr>
      <w:r w:rsidRPr="004D39DA">
        <w:rPr>
          <w:color w:val="000000" w:themeColor="text1"/>
          <w:sz w:val="24"/>
          <w:szCs w:val="24"/>
        </w:rPr>
        <w:t>Комплектность поставляемого Оборудования и переданной технической документации соответствует требованиям Договора.</w:t>
      </w:r>
    </w:p>
    <w:p w:rsidR="00187664" w:rsidRPr="004D39DA" w:rsidRDefault="00187664" w:rsidP="00187664">
      <w:pPr>
        <w:spacing w:line="266" w:lineRule="exact"/>
        <w:ind w:firstLine="567"/>
        <w:jc w:val="both"/>
        <w:rPr>
          <w:color w:val="000000" w:themeColor="text1"/>
          <w:sz w:val="24"/>
          <w:szCs w:val="24"/>
        </w:rPr>
      </w:pPr>
      <w:r w:rsidRPr="004D39DA">
        <w:rPr>
          <w:color w:val="000000" w:themeColor="text1"/>
          <w:sz w:val="24"/>
          <w:szCs w:val="24"/>
        </w:rPr>
        <w:t>Гарантийный период эксплуатации Оборудования гарантийны</w:t>
      </w:r>
      <w:r w:rsidR="004E3695" w:rsidRPr="004D39DA">
        <w:rPr>
          <w:color w:val="000000" w:themeColor="text1"/>
          <w:sz w:val="24"/>
          <w:szCs w:val="24"/>
        </w:rPr>
        <w:t xml:space="preserve">й срок </w:t>
      </w:r>
      <w:proofErr w:type="gramStart"/>
      <w:r w:rsidR="004E3695" w:rsidRPr="004D39DA">
        <w:rPr>
          <w:color w:val="000000" w:themeColor="text1"/>
          <w:sz w:val="24"/>
          <w:szCs w:val="24"/>
        </w:rPr>
        <w:t>составляет  24</w:t>
      </w:r>
      <w:proofErr w:type="gramEnd"/>
      <w:r w:rsidR="004E3695" w:rsidRPr="004D39DA">
        <w:rPr>
          <w:color w:val="000000" w:themeColor="text1"/>
          <w:sz w:val="24"/>
          <w:szCs w:val="24"/>
        </w:rPr>
        <w:t xml:space="preserve"> (</w:t>
      </w:r>
      <w:r w:rsidR="004D39DA" w:rsidRPr="004D39DA">
        <w:rPr>
          <w:color w:val="000000" w:themeColor="text1"/>
          <w:sz w:val="24"/>
          <w:szCs w:val="24"/>
        </w:rPr>
        <w:t>Д</w:t>
      </w:r>
      <w:r w:rsidR="004E3695" w:rsidRPr="004D39DA">
        <w:rPr>
          <w:color w:val="000000" w:themeColor="text1"/>
          <w:sz w:val="24"/>
          <w:szCs w:val="24"/>
        </w:rPr>
        <w:t>вадцать четыр</w:t>
      </w:r>
      <w:r w:rsidR="000978BD">
        <w:rPr>
          <w:color w:val="000000" w:themeColor="text1"/>
          <w:sz w:val="24"/>
          <w:szCs w:val="24"/>
        </w:rPr>
        <w:t>е</w:t>
      </w:r>
      <w:r w:rsidRPr="004D39DA">
        <w:rPr>
          <w:color w:val="000000" w:themeColor="text1"/>
          <w:sz w:val="24"/>
          <w:szCs w:val="24"/>
        </w:rPr>
        <w:t xml:space="preserve">) месяца с даты подписания акта  приема-передачи Работ по Договору на весь объем Работ. В случае если законодательством установлен более длительный гарантийный </w:t>
      </w:r>
      <w:proofErr w:type="gramStart"/>
      <w:r w:rsidRPr="004D39DA">
        <w:rPr>
          <w:color w:val="000000" w:themeColor="text1"/>
          <w:sz w:val="24"/>
          <w:szCs w:val="24"/>
        </w:rPr>
        <w:t>срок,  то</w:t>
      </w:r>
      <w:proofErr w:type="gramEnd"/>
      <w:r w:rsidRPr="004D39DA">
        <w:rPr>
          <w:color w:val="000000" w:themeColor="text1"/>
          <w:sz w:val="24"/>
          <w:szCs w:val="24"/>
        </w:rPr>
        <w:t xml:space="preserve"> гарантийные обязательства Подрядчика распространяются на срок, установленный законодательством.</w:t>
      </w:r>
    </w:p>
    <w:p w:rsidR="00187664" w:rsidRPr="00EB6AC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4D39DA">
        <w:rPr>
          <w:rFonts w:ascii="Times New Roman" w:hAnsi="Times New Roman" w:cs="Times New Roman"/>
          <w:color w:val="000000" w:themeColor="text1"/>
        </w:rPr>
        <w:t xml:space="preserve">Все расходы, связанные с устранением выявленных несоответствий или заменой Оборудования, включая транспортные </w:t>
      </w:r>
      <w:r w:rsidRPr="00EB6AC8">
        <w:rPr>
          <w:rFonts w:ascii="Times New Roman" w:hAnsi="Times New Roman" w:cs="Times New Roman"/>
        </w:rPr>
        <w:t>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EB6AC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EB6AC8">
        <w:rPr>
          <w:rFonts w:ascii="Times New Roman" w:hAnsi="Times New Roman" w:cs="Times New Roman"/>
        </w:rPr>
        <w:lastRenderedPageBreak/>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EB6AC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EB6AC8">
        <w:rPr>
          <w:rFonts w:ascii="Times New Roman" w:hAnsi="Times New Roman" w:cs="Times New Roman"/>
        </w:rPr>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w:t>
      </w:r>
      <w:proofErr w:type="gramStart"/>
      <w:r w:rsidRPr="00EB6AC8">
        <w:rPr>
          <w:rFonts w:ascii="Times New Roman" w:hAnsi="Times New Roman" w:cs="Times New Roman"/>
        </w:rPr>
        <w:t>выплачивает  Заказчику</w:t>
      </w:r>
      <w:proofErr w:type="gramEnd"/>
      <w:r w:rsidRPr="00EB6AC8">
        <w:rPr>
          <w:rFonts w:ascii="Times New Roman" w:hAnsi="Times New Roman" w:cs="Times New Roman"/>
        </w:rPr>
        <w:t xml:space="preserve">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EB6AC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EB6AC8">
        <w:rPr>
          <w:rFonts w:ascii="Times New Roman" w:hAnsi="Times New Roman" w:cs="Times New Roman"/>
        </w:rPr>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w:t>
      </w:r>
      <w:r w:rsidR="00BB29D2">
        <w:rPr>
          <w:rFonts w:ascii="Times New Roman" w:hAnsi="Times New Roman" w:cs="Times New Roman"/>
        </w:rPr>
        <w:t>ет Заказчику штраф в размере 20</w:t>
      </w:r>
      <w:r w:rsidRPr="00EB6AC8">
        <w:rPr>
          <w:rFonts w:ascii="Times New Roman" w:hAnsi="Times New Roman" w:cs="Times New Roman"/>
        </w:rPr>
        <w:t>% (Двадцать процентов) от стоимости элементов Оборудования, требующих восстановления.</w:t>
      </w:r>
    </w:p>
    <w:p w:rsidR="00187664" w:rsidRPr="00EB6AC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EB6AC8">
        <w:rPr>
          <w:rFonts w:ascii="Times New Roman" w:hAnsi="Times New Roman" w:cs="Times New Roman"/>
        </w:rPr>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EB6AC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rsidR="00187664" w:rsidRPr="00EB6AC8" w:rsidRDefault="0041401A"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Pr>
          <w:rFonts w:ascii="Times New Roman" w:hAnsi="Times New Roman" w:cs="Times New Roman"/>
          <w:b/>
        </w:rPr>
        <w:t xml:space="preserve"> </w:t>
      </w:r>
      <w:r w:rsidR="00187664" w:rsidRPr="00EB6AC8">
        <w:rPr>
          <w:rFonts w:ascii="Times New Roman" w:hAnsi="Times New Roman" w:cs="Times New Roman"/>
          <w:b/>
        </w:rPr>
        <w:t xml:space="preserve">Гарантийные обязательства на Работы </w:t>
      </w:r>
    </w:p>
    <w:p w:rsidR="00187664" w:rsidRPr="00744FB7"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744FB7">
        <w:rPr>
          <w:rFonts w:ascii="Times New Roman" w:hAnsi="Times New Roman" w:cs="Times New Roman"/>
        </w:rPr>
        <w:t>Гарантийный срок на в</w:t>
      </w:r>
      <w:r w:rsidR="004E3695" w:rsidRPr="00744FB7">
        <w:rPr>
          <w:rFonts w:ascii="Times New Roman" w:hAnsi="Times New Roman" w:cs="Times New Roman"/>
        </w:rPr>
        <w:t>ыполненные Работы составляет 24</w:t>
      </w:r>
      <w:r w:rsidRPr="00744FB7">
        <w:rPr>
          <w:rFonts w:ascii="Times New Roman" w:hAnsi="Times New Roman" w:cs="Times New Roman"/>
        </w:rPr>
        <w:t xml:space="preserve"> </w:t>
      </w:r>
      <w:r w:rsidR="004E3695" w:rsidRPr="00744FB7">
        <w:rPr>
          <w:rFonts w:ascii="Times New Roman" w:hAnsi="Times New Roman" w:cs="Times New Roman"/>
        </w:rPr>
        <w:t>(</w:t>
      </w:r>
      <w:r w:rsidR="004D39DA" w:rsidRPr="00744FB7">
        <w:rPr>
          <w:rFonts w:ascii="Times New Roman" w:hAnsi="Times New Roman" w:cs="Times New Roman"/>
        </w:rPr>
        <w:t>Д</w:t>
      </w:r>
      <w:r w:rsidR="004E3695" w:rsidRPr="00744FB7">
        <w:rPr>
          <w:rFonts w:ascii="Times New Roman" w:hAnsi="Times New Roman" w:cs="Times New Roman"/>
        </w:rPr>
        <w:t>вадцать четыр</w:t>
      </w:r>
      <w:r w:rsidR="00FB3EA2">
        <w:rPr>
          <w:rFonts w:ascii="Times New Roman" w:hAnsi="Times New Roman" w:cs="Times New Roman"/>
        </w:rPr>
        <w:t>е</w:t>
      </w:r>
      <w:r w:rsidRPr="00744FB7">
        <w:rPr>
          <w:rFonts w:ascii="Times New Roman" w:hAnsi="Times New Roman" w:cs="Times New Roman"/>
        </w:rPr>
        <w:t>) месяц</w:t>
      </w:r>
      <w:r w:rsidR="000603F5" w:rsidRPr="00744FB7">
        <w:rPr>
          <w:rFonts w:ascii="Times New Roman" w:hAnsi="Times New Roman" w:cs="Times New Roman"/>
        </w:rPr>
        <w:t>а</w:t>
      </w:r>
      <w:r w:rsidRPr="00744FB7">
        <w:rPr>
          <w:rFonts w:ascii="Times New Roman" w:hAnsi="Times New Roman" w:cs="Times New Roman"/>
        </w:rPr>
        <w:t xml:space="preserve">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EB6AC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744FB7">
        <w:rPr>
          <w:rFonts w:ascii="Times New Roman" w:hAnsi="Times New Roman" w:cs="Times New Roman"/>
        </w:rPr>
        <w:t>В отношении материалов, запасных частей и иных материальных ресурсов Подрядчика, используемых Подрядчиком при выполнении Раб</w:t>
      </w:r>
      <w:r w:rsidR="0041401A">
        <w:rPr>
          <w:rFonts w:ascii="Times New Roman" w:hAnsi="Times New Roman" w:cs="Times New Roman"/>
        </w:rPr>
        <w:t>от, гарантийный срок составляет</w:t>
      </w:r>
      <w:r w:rsidRPr="00744FB7">
        <w:rPr>
          <w:rFonts w:ascii="Times New Roman" w:hAnsi="Times New Roman" w:cs="Times New Roman"/>
        </w:rPr>
        <w:t xml:space="preserve"> 24 (</w:t>
      </w:r>
      <w:r w:rsidR="000603F5" w:rsidRPr="00744FB7">
        <w:rPr>
          <w:rFonts w:ascii="Times New Roman" w:hAnsi="Times New Roman" w:cs="Times New Roman"/>
        </w:rPr>
        <w:t>Д</w:t>
      </w:r>
      <w:r w:rsidRPr="00744FB7">
        <w:rPr>
          <w:rFonts w:ascii="Times New Roman" w:hAnsi="Times New Roman" w:cs="Times New Roman"/>
        </w:rPr>
        <w:t>вадцать четыре) месяца. В случае если законодательством установлен более длительный гарантийный срок, то гарантийны</w:t>
      </w:r>
      <w:r w:rsidRPr="00EB6AC8">
        <w:rPr>
          <w:rFonts w:ascii="Times New Roman" w:hAnsi="Times New Roman" w:cs="Times New Roman"/>
        </w:rPr>
        <w:t xml:space="preserve">е обязательства Подрядчика в отношении запасных частей, Оборудования и материалов распространяются на срок, установленный законодательством. </w:t>
      </w:r>
    </w:p>
    <w:p w:rsidR="00187664" w:rsidRPr="00EB6AC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EB6AC8">
        <w:rPr>
          <w:rFonts w:ascii="Times New Roman" w:hAnsi="Times New Roman" w:cs="Times New Roman"/>
        </w:rPr>
        <w:t>Заказчик обязан уведомить Подрядчика в письменной форме обо всех претензиях, связанных с гарантией.</w:t>
      </w:r>
    </w:p>
    <w:p w:rsidR="00187664" w:rsidRPr="00EB6AC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EB6AC8">
        <w:rPr>
          <w:rFonts w:ascii="Times New Roman" w:hAnsi="Times New Roman" w:cs="Times New Roman"/>
        </w:rPr>
        <w:t>После получения подобного уведомления Подрядчик должен в течение 5 (</w:t>
      </w:r>
      <w:r w:rsidR="000603F5">
        <w:rPr>
          <w:rFonts w:ascii="Times New Roman" w:hAnsi="Times New Roman" w:cs="Times New Roman"/>
        </w:rPr>
        <w:t>П</w:t>
      </w:r>
      <w:r w:rsidRPr="00EB6AC8">
        <w:rPr>
          <w:rFonts w:ascii="Times New Roman" w:hAnsi="Times New Roman" w:cs="Times New Roman"/>
        </w:rPr>
        <w:t>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EB6AC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EB6AC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EB6AC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EB6AC8">
        <w:rPr>
          <w:rFonts w:ascii="Times New Roman" w:hAnsi="Times New Roman" w:cs="Times New Roman"/>
        </w:rPr>
        <w:t>Подрядчик гарантирует:</w:t>
      </w:r>
    </w:p>
    <w:p w:rsidR="00187664" w:rsidRPr="00EB6AC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EB6AC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EB6AC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EB6AC8">
        <w:rPr>
          <w:rFonts w:ascii="Times New Roman" w:hAnsi="Times New Roman" w:cs="Times New Roman"/>
        </w:rPr>
        <w:t>качество выполнения всех Работ в соответствии с действующими нормами и правилами;</w:t>
      </w:r>
    </w:p>
    <w:p w:rsidR="00187664" w:rsidRPr="00EB6AC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EB6AC8">
        <w:rPr>
          <w:rFonts w:ascii="Times New Roman" w:hAnsi="Times New Roman" w:cs="Times New Roman"/>
        </w:rPr>
        <w:t>устранение всех недостатков и дефектов, выявленных в гарантийный срок.</w:t>
      </w:r>
    </w:p>
    <w:p w:rsidR="00187664" w:rsidRPr="00EB6AC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EB6AC8">
        <w:rPr>
          <w:rFonts w:ascii="Times New Roman" w:hAnsi="Times New Roman" w:cs="Times New Roman"/>
        </w:rPr>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EB6AC8" w:rsidRDefault="00187664" w:rsidP="00187664">
      <w:pPr>
        <w:spacing w:line="270" w:lineRule="exact"/>
        <w:ind w:left="3040"/>
        <w:rPr>
          <w:sz w:val="24"/>
          <w:szCs w:val="24"/>
        </w:rPr>
      </w:pPr>
    </w:p>
    <w:p w:rsidR="00187664" w:rsidRPr="00EB6AC8" w:rsidRDefault="00187664" w:rsidP="00187664">
      <w:pPr>
        <w:numPr>
          <w:ilvl w:val="0"/>
          <w:numId w:val="12"/>
        </w:numPr>
        <w:spacing w:line="270" w:lineRule="exact"/>
        <w:jc w:val="center"/>
        <w:rPr>
          <w:b/>
          <w:sz w:val="24"/>
          <w:szCs w:val="24"/>
        </w:rPr>
      </w:pPr>
      <w:r w:rsidRPr="00EB6AC8">
        <w:rPr>
          <w:b/>
          <w:sz w:val="24"/>
          <w:szCs w:val="24"/>
        </w:rPr>
        <w:t>ОТВЕТСТВЕННОСТЬ СТОРОН</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В случае просрочки поставки Оборудования (недопоставка, поставка некомплектного, некачественного, не соответствующего номенклатуре,</w:t>
      </w:r>
      <w:r w:rsidR="00FB3EA2">
        <w:rPr>
          <w:sz w:val="24"/>
          <w:szCs w:val="24"/>
        </w:rPr>
        <w:t xml:space="preserve"> </w:t>
      </w:r>
      <w:r w:rsidRPr="00EB6AC8">
        <w:rPr>
          <w:sz w:val="24"/>
          <w:szCs w:val="24"/>
        </w:rPr>
        <w:t>–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w:t>
      </w:r>
      <w:proofErr w:type="gramStart"/>
      <w:r w:rsidRPr="00EB6AC8">
        <w:rPr>
          <w:sz w:val="24"/>
          <w:szCs w:val="24"/>
        </w:rPr>
        <w:t>так же</w:t>
      </w:r>
      <w:proofErr w:type="gramEnd"/>
      <w:r w:rsidRPr="00EB6AC8">
        <w:rPr>
          <w:sz w:val="24"/>
          <w:szCs w:val="24"/>
        </w:rPr>
        <w:t xml:space="preserve"> возмещает Заказчику иные понесенные Заказчиком убытки.</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 xml:space="preserve">При несвоевременном представлении Поставщиком товаросопроводительной документации согласно п. </w:t>
      </w:r>
      <w:r w:rsidR="005E3D1E" w:rsidRPr="00EB6AC8">
        <w:rPr>
          <w:sz w:val="24"/>
          <w:szCs w:val="24"/>
        </w:rPr>
        <w:t>4.3.32</w:t>
      </w:r>
      <w:r w:rsidRPr="00EB6AC8">
        <w:rPr>
          <w:sz w:val="24"/>
          <w:szCs w:val="24"/>
        </w:rPr>
        <w:t xml:space="preserve"> 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EB6AC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EB6AC8">
        <w:rPr>
          <w:rFonts w:ascii="Times New Roman" w:hAnsi="Times New Roman" w:cs="Times New Roman"/>
        </w:rPr>
        <w:t>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w:t>
      </w:r>
      <w:r w:rsidR="00BB29D2">
        <w:rPr>
          <w:rFonts w:ascii="Times New Roman" w:hAnsi="Times New Roman" w:cs="Times New Roman"/>
        </w:rPr>
        <w:t xml:space="preserve"> неустойку (пени) в размере 0,1</w:t>
      </w:r>
      <w:r w:rsidRPr="00EB6AC8">
        <w:rPr>
          <w:rFonts w:ascii="Times New Roman" w:hAnsi="Times New Roman" w:cs="Times New Roman"/>
        </w:rPr>
        <w:t xml:space="preserve">% (Ноль целых одну десятую процента) от общей цены Работ, определенной в соответствующей Смете </w:t>
      </w:r>
      <w:r w:rsidR="00FB3EA2" w:rsidRPr="00DF4988">
        <w:rPr>
          <w:rFonts w:ascii="Times New Roman" w:hAnsi="Times New Roman" w:cs="Times New Roman"/>
        </w:rPr>
        <w:t>(</w:t>
      </w:r>
      <w:r w:rsidR="00FB3EA2">
        <w:rPr>
          <w:rFonts w:ascii="Times New Roman" w:hAnsi="Times New Roman" w:cs="Times New Roman"/>
        </w:rPr>
        <w:t xml:space="preserve">Приложение </w:t>
      </w:r>
      <w:r w:rsidR="00FB3EA2" w:rsidRPr="00EB6AC8">
        <w:rPr>
          <w:rFonts w:ascii="Times New Roman" w:hAnsi="Times New Roman" w:cs="Times New Roman"/>
        </w:rPr>
        <w:t>№</w:t>
      </w:r>
      <w:r w:rsidR="00FB3EA2" w:rsidRPr="00DF4988">
        <w:rPr>
          <w:rFonts w:ascii="Times New Roman" w:hAnsi="Times New Roman" w:cs="Times New Roman"/>
          <w:sz w:val="6"/>
          <w:szCs w:val="6"/>
        </w:rPr>
        <w:t xml:space="preserve"> </w:t>
      </w:r>
      <w:r w:rsidR="00FB3EA2" w:rsidRPr="00EB6AC8">
        <w:rPr>
          <w:rFonts w:ascii="Times New Roman" w:hAnsi="Times New Roman" w:cs="Times New Roman"/>
        </w:rPr>
        <w:t>3</w:t>
      </w:r>
      <w:r w:rsidR="00FB3EA2">
        <w:rPr>
          <w:rFonts w:ascii="Times New Roman" w:hAnsi="Times New Roman" w:cs="Times New Roman"/>
        </w:rPr>
        <w:t>)</w:t>
      </w:r>
      <w:r w:rsidR="00FB3EA2" w:rsidRPr="00EB6AC8">
        <w:rPr>
          <w:rFonts w:ascii="Times New Roman" w:hAnsi="Times New Roman" w:cs="Times New Roman"/>
        </w:rPr>
        <w:t xml:space="preserve">, </w:t>
      </w:r>
      <w:r w:rsidRPr="00EB6AC8">
        <w:rPr>
          <w:rFonts w:ascii="Times New Roman" w:hAnsi="Times New Roman" w:cs="Times New Roman"/>
        </w:rPr>
        <w:t xml:space="preserve">за каждый день просрочки выполнения Работ. </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EB6AC8" w:rsidRDefault="00187664" w:rsidP="00187664">
      <w:pPr>
        <w:numPr>
          <w:ilvl w:val="2"/>
          <w:numId w:val="13"/>
        </w:numPr>
        <w:shd w:val="clear" w:color="auto" w:fill="FFFFFF"/>
        <w:tabs>
          <w:tab w:val="num" w:pos="567"/>
        </w:tabs>
        <w:ind w:left="0" w:firstLine="567"/>
        <w:jc w:val="both"/>
        <w:rPr>
          <w:sz w:val="24"/>
          <w:szCs w:val="24"/>
        </w:rPr>
      </w:pPr>
      <w:r w:rsidRPr="00EB6AC8">
        <w:rPr>
          <w:sz w:val="24"/>
          <w:szCs w:val="24"/>
        </w:rPr>
        <w:t>потребовать от Подрядчика безвозмездного устранения недостатков в разумный срок;</w:t>
      </w:r>
    </w:p>
    <w:p w:rsidR="00187664" w:rsidRPr="00EB6AC8" w:rsidRDefault="00187664" w:rsidP="00187664">
      <w:pPr>
        <w:numPr>
          <w:ilvl w:val="2"/>
          <w:numId w:val="13"/>
        </w:numPr>
        <w:shd w:val="clear" w:color="auto" w:fill="FFFFFF"/>
        <w:tabs>
          <w:tab w:val="num" w:pos="567"/>
        </w:tabs>
        <w:ind w:left="0" w:firstLine="567"/>
        <w:jc w:val="both"/>
        <w:rPr>
          <w:sz w:val="24"/>
          <w:szCs w:val="24"/>
        </w:rPr>
      </w:pPr>
      <w:r w:rsidRPr="00EB6AC8">
        <w:rPr>
          <w:sz w:val="24"/>
          <w:szCs w:val="24"/>
        </w:rPr>
        <w:t>потребовать от Подрядчика соразмерного уменьшения установленной за Работы цены;</w:t>
      </w:r>
    </w:p>
    <w:p w:rsidR="00187664" w:rsidRPr="00EB6AC8" w:rsidRDefault="00187664" w:rsidP="00187664">
      <w:pPr>
        <w:numPr>
          <w:ilvl w:val="2"/>
          <w:numId w:val="13"/>
        </w:numPr>
        <w:shd w:val="clear" w:color="auto" w:fill="FFFFFF"/>
        <w:tabs>
          <w:tab w:val="num" w:pos="567"/>
        </w:tabs>
        <w:ind w:left="0" w:firstLine="567"/>
        <w:jc w:val="both"/>
        <w:rPr>
          <w:sz w:val="24"/>
          <w:szCs w:val="24"/>
        </w:rPr>
      </w:pPr>
      <w:r w:rsidRPr="00EB6AC8">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EB6AC8" w:rsidRDefault="00187664" w:rsidP="00187664">
      <w:pPr>
        <w:numPr>
          <w:ilvl w:val="2"/>
          <w:numId w:val="13"/>
        </w:numPr>
        <w:shd w:val="clear" w:color="auto" w:fill="FFFFFF"/>
        <w:tabs>
          <w:tab w:val="num" w:pos="1418"/>
        </w:tabs>
        <w:ind w:left="0" w:firstLine="567"/>
        <w:jc w:val="both"/>
        <w:rPr>
          <w:sz w:val="24"/>
          <w:szCs w:val="24"/>
        </w:rPr>
      </w:pPr>
      <w:r w:rsidRPr="00EB6AC8">
        <w:rPr>
          <w:sz w:val="24"/>
          <w:szCs w:val="24"/>
        </w:rPr>
        <w:t xml:space="preserve">потребовать уплаты штрафных санкций в </w:t>
      </w:r>
      <w:proofErr w:type="gramStart"/>
      <w:r w:rsidRPr="00EB6AC8">
        <w:rPr>
          <w:sz w:val="24"/>
          <w:szCs w:val="24"/>
        </w:rPr>
        <w:t>размере  100</w:t>
      </w:r>
      <w:proofErr w:type="gramEnd"/>
      <w:r w:rsidRPr="00EB6AC8">
        <w:rPr>
          <w:sz w:val="24"/>
          <w:szCs w:val="24"/>
        </w:rPr>
        <w:t xml:space="preserve"> % (Ста процентов) от стоимости устранения недостатков.</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 xml:space="preserve">В </w:t>
      </w:r>
      <w:proofErr w:type="gramStart"/>
      <w:r w:rsidRPr="00EB6AC8">
        <w:rPr>
          <w:sz w:val="24"/>
          <w:szCs w:val="24"/>
        </w:rPr>
        <w:t>случае  нарушения</w:t>
      </w:r>
      <w:proofErr w:type="gramEnd"/>
      <w:r w:rsidRPr="00EB6AC8">
        <w:rPr>
          <w:sz w:val="24"/>
          <w:szCs w:val="24"/>
        </w:rPr>
        <w:t xml:space="preserve">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10% (Десяти процентов) от стоимости Работ, выполняемых  Подрядчиком по настоящему Договору.</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 xml:space="preserve">В </w:t>
      </w:r>
      <w:proofErr w:type="gramStart"/>
      <w:r w:rsidRPr="00EB6AC8">
        <w:rPr>
          <w:sz w:val="24"/>
          <w:szCs w:val="24"/>
        </w:rPr>
        <w:t>случае  нарушения</w:t>
      </w:r>
      <w:proofErr w:type="gramEnd"/>
      <w:r w:rsidRPr="00EB6AC8">
        <w:rPr>
          <w:sz w:val="24"/>
          <w:szCs w:val="24"/>
        </w:rPr>
        <w:t xml:space="preserve"> Подрядчиком срока выполнения Работ по устранению дефектов, выявленных в течение гарантийного срока, Подрядчик оплачивает Заказчику штраф в размере 20% (Двадцати процентов) от стоимости элементов Оборудования, требующих восстановления.    </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w:t>
      </w:r>
      <w:r w:rsidR="00BB29D2">
        <w:rPr>
          <w:sz w:val="24"/>
          <w:szCs w:val="24"/>
        </w:rPr>
        <w:t>ет Заказчику штраф в размере 20</w:t>
      </w:r>
      <w:r w:rsidR="0041401A">
        <w:rPr>
          <w:sz w:val="24"/>
          <w:szCs w:val="24"/>
        </w:rPr>
        <w:t>% (Двадцати процентов) от</w:t>
      </w:r>
      <w:r w:rsidRPr="00EB6AC8">
        <w:rPr>
          <w:sz w:val="24"/>
          <w:szCs w:val="24"/>
        </w:rPr>
        <w:t xml:space="preserve"> стоимости элементов Оборудования, требующих восстановления.</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 xml:space="preserve">В случае передачи Подрядчиком третьим лицам своих прав (в том числе денежных требований по договорам цессии и факторинга) по настоящему </w:t>
      </w:r>
      <w:proofErr w:type="gramStart"/>
      <w:r w:rsidRPr="00EB6AC8">
        <w:rPr>
          <w:sz w:val="24"/>
          <w:szCs w:val="24"/>
        </w:rPr>
        <w:t>Договору  без</w:t>
      </w:r>
      <w:proofErr w:type="gramEnd"/>
      <w:r w:rsidRPr="00EB6AC8">
        <w:rPr>
          <w:sz w:val="24"/>
          <w:szCs w:val="24"/>
        </w:rPr>
        <w:t xml:space="preserve"> заключения соответствующего дополнительного соглашения к настоящему Договору и/или обязанностей </w:t>
      </w:r>
      <w:r w:rsidRPr="00EB6AC8">
        <w:rPr>
          <w:sz w:val="24"/>
          <w:szCs w:val="24"/>
        </w:rPr>
        <w:lastRenderedPageBreak/>
        <w:t>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EB6AC8" w:rsidRDefault="00187664" w:rsidP="004D39DA">
      <w:pPr>
        <w:numPr>
          <w:ilvl w:val="1"/>
          <w:numId w:val="13"/>
        </w:numPr>
        <w:shd w:val="clear" w:color="auto" w:fill="FFFFFF"/>
        <w:tabs>
          <w:tab w:val="left" w:pos="1134"/>
        </w:tabs>
        <w:ind w:left="0" w:firstLine="567"/>
        <w:jc w:val="both"/>
        <w:rPr>
          <w:sz w:val="24"/>
          <w:szCs w:val="24"/>
        </w:rPr>
      </w:pPr>
      <w:r w:rsidRPr="00EB6AC8">
        <w:rPr>
          <w:sz w:val="24"/>
          <w:szCs w:val="24"/>
        </w:rPr>
        <w:t xml:space="preserve">За нарушение Подрядчиком: </w:t>
      </w:r>
    </w:p>
    <w:p w:rsidR="00187664" w:rsidRPr="00EB6AC8" w:rsidRDefault="00187664" w:rsidP="0041401A">
      <w:pPr>
        <w:ind w:firstLine="567"/>
        <w:jc w:val="both"/>
        <w:rPr>
          <w:sz w:val="24"/>
          <w:szCs w:val="24"/>
        </w:rPr>
      </w:pPr>
      <w:r w:rsidRPr="00EB6AC8">
        <w:rPr>
          <w:sz w:val="24"/>
          <w:szCs w:val="24"/>
        </w:rPr>
        <w:t>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w:t>
      </w:r>
      <w:r w:rsidR="00BB29D2">
        <w:rPr>
          <w:sz w:val="24"/>
          <w:szCs w:val="24"/>
        </w:rPr>
        <w:t xml:space="preserve"> </w:t>
      </w:r>
      <w:r w:rsidRPr="00EB6AC8">
        <w:rPr>
          <w:sz w:val="24"/>
          <w:szCs w:val="24"/>
        </w:rPr>
        <w:t xml:space="preserve">4.3.32.,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w:t>
      </w:r>
      <w:proofErr w:type="gramStart"/>
      <w:r w:rsidRPr="00EB6AC8">
        <w:rPr>
          <w:sz w:val="24"/>
          <w:szCs w:val="24"/>
        </w:rPr>
        <w:t>материалов,  на</w:t>
      </w:r>
      <w:proofErr w:type="gramEnd"/>
      <w:r w:rsidRPr="00EB6AC8">
        <w:rPr>
          <w:sz w:val="24"/>
          <w:szCs w:val="24"/>
        </w:rPr>
        <w:t xml:space="preserve"> основании которой будет определяться стоимость оборудования и (или) материалов;</w:t>
      </w:r>
    </w:p>
    <w:p w:rsidR="00187664" w:rsidRPr="00EB6AC8" w:rsidRDefault="00187664" w:rsidP="0041401A">
      <w:pPr>
        <w:ind w:firstLine="567"/>
        <w:jc w:val="both"/>
        <w:rPr>
          <w:sz w:val="24"/>
          <w:szCs w:val="24"/>
        </w:rPr>
      </w:pPr>
      <w:r w:rsidRPr="00EB6AC8">
        <w:rPr>
          <w:sz w:val="24"/>
          <w:szCs w:val="24"/>
        </w:rPr>
        <w:t xml:space="preserve">обязательств по предоставлению документов, подтверждающих размер расходов, понесенных при выполнении работ, в соответствии с пунктом 4.3.32, Заказчик имеет право </w:t>
      </w:r>
      <w:proofErr w:type="gramStart"/>
      <w:r w:rsidRPr="00EB6AC8">
        <w:rPr>
          <w:sz w:val="24"/>
          <w:szCs w:val="24"/>
        </w:rPr>
        <w:t>начислить  Подрядчику</w:t>
      </w:r>
      <w:proofErr w:type="gramEnd"/>
      <w:r w:rsidRPr="00EB6AC8">
        <w:rPr>
          <w:sz w:val="24"/>
          <w:szCs w:val="24"/>
        </w:rPr>
        <w:t xml:space="preserve"> неустойку в размере 500  (Пятьсот) рублей за каждый документ за каждый день просрочки.</w:t>
      </w:r>
    </w:p>
    <w:p w:rsidR="00187664" w:rsidRPr="00EB6AC8" w:rsidRDefault="00187664" w:rsidP="00187664">
      <w:pPr>
        <w:numPr>
          <w:ilvl w:val="1"/>
          <w:numId w:val="13"/>
        </w:numPr>
        <w:shd w:val="clear" w:color="auto" w:fill="FFFFFF"/>
        <w:tabs>
          <w:tab w:val="num" w:pos="1134"/>
        </w:tabs>
        <w:ind w:left="0" w:firstLine="567"/>
        <w:jc w:val="both"/>
        <w:rPr>
          <w:sz w:val="24"/>
          <w:szCs w:val="24"/>
        </w:rPr>
      </w:pPr>
      <w:r w:rsidRPr="00EB6AC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1/720 ставки рефинансирования Центрального банка Российской Федерации, действующей на момент </w:t>
      </w:r>
      <w:proofErr w:type="gramStart"/>
      <w:r w:rsidRPr="00EB6AC8">
        <w:rPr>
          <w:sz w:val="24"/>
          <w:szCs w:val="24"/>
        </w:rPr>
        <w:t>оплаты,  за</w:t>
      </w:r>
      <w:proofErr w:type="gramEnd"/>
      <w:r w:rsidRPr="00EB6AC8">
        <w:rPr>
          <w:sz w:val="24"/>
          <w:szCs w:val="24"/>
        </w:rPr>
        <w:t xml:space="preserve"> каждый день просрочки  платежа,  но не более 5% от суммы задолженности.</w:t>
      </w:r>
    </w:p>
    <w:p w:rsidR="00187664" w:rsidRPr="00EB6AC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EB6AC8">
        <w:rPr>
          <w:rFonts w:ascii="Times New Roman" w:hAnsi="Times New Roman" w:cs="Times New Roman"/>
        </w:rPr>
        <w:t xml:space="preserve">Если в течение гарантийного срока либо срока службы (эксплуатации) Оборудования, на котором Подрядчиком производились Работы, в зависимости от того, что применимо, произойдет авария, Сторонами проводится техническое расследование в порядке, предусмотренном Приложением № </w:t>
      </w:r>
      <w:r w:rsidR="00777481" w:rsidRPr="00EB6AC8">
        <w:rPr>
          <w:rFonts w:ascii="Times New Roman" w:hAnsi="Times New Roman" w:cs="Times New Roman"/>
        </w:rPr>
        <w:t>7</w:t>
      </w:r>
      <w:r w:rsidRPr="00EB6AC8">
        <w:rPr>
          <w:rFonts w:ascii="Times New Roman" w:hAnsi="Times New Roman" w:cs="Times New Roman"/>
        </w:rPr>
        <w:t xml:space="preserve"> к настоящему Договору. </w:t>
      </w:r>
    </w:p>
    <w:p w:rsidR="00187664" w:rsidRPr="00EB6AC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EB6AC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777481" w:rsidRPr="00EB6AC8">
        <w:rPr>
          <w:rFonts w:ascii="Times New Roman" w:hAnsi="Times New Roman" w:cs="Times New Roman"/>
        </w:rPr>
        <w:t>.</w:t>
      </w:r>
      <w:r w:rsidRPr="00EB6AC8">
        <w:rPr>
          <w:rFonts w:ascii="Times New Roman" w:hAnsi="Times New Roman" w:cs="Times New Roman"/>
        </w:rPr>
        <w:t xml:space="preserve"> </w:t>
      </w:r>
    </w:p>
    <w:p w:rsidR="00187664" w:rsidRPr="00EB6AC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1" w:name="sub_521"/>
      <w:r w:rsidRPr="00EB6AC8">
        <w:rPr>
          <w:rFonts w:ascii="Times New Roman" w:hAnsi="Times New Roman" w:cs="Times New Roman"/>
        </w:rPr>
        <w:t>Ответственность за отступление от сметы</w:t>
      </w:r>
    </w:p>
    <w:bookmarkEnd w:id="1"/>
    <w:p w:rsidR="00187664" w:rsidRPr="00EB6AC8" w:rsidRDefault="00187664" w:rsidP="00187664">
      <w:pPr>
        <w:ind w:firstLine="567"/>
        <w:jc w:val="both"/>
        <w:rPr>
          <w:sz w:val="24"/>
          <w:szCs w:val="24"/>
        </w:rPr>
      </w:pPr>
      <w:r w:rsidRPr="00EB6AC8">
        <w:rPr>
          <w:sz w:val="24"/>
          <w:szCs w:val="24"/>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EB6AC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2"/>
      <w:r w:rsidRPr="00EB6AC8">
        <w:rPr>
          <w:rFonts w:ascii="Times New Roman" w:hAnsi="Times New Roman" w:cs="Times New Roman"/>
        </w:rPr>
        <w:t>Ответственность за препятствование осуществлению контроля</w:t>
      </w:r>
    </w:p>
    <w:bookmarkEnd w:id="2"/>
    <w:p w:rsidR="00187664" w:rsidRPr="00EB6AC8" w:rsidRDefault="00187664" w:rsidP="00187664">
      <w:pPr>
        <w:ind w:firstLine="567"/>
        <w:jc w:val="both"/>
        <w:rPr>
          <w:sz w:val="24"/>
          <w:szCs w:val="24"/>
        </w:rPr>
      </w:pPr>
      <w:r w:rsidRPr="00EB6AC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187664" w:rsidRPr="00EB6AC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3"/>
      <w:r w:rsidRPr="00EB6AC8">
        <w:rPr>
          <w:rFonts w:ascii="Times New Roman" w:hAnsi="Times New Roman" w:cs="Times New Roman"/>
        </w:rPr>
        <w:t>Ответственность за привлечение несогласованных субподрядчиков и поставщиков материалов</w:t>
      </w:r>
      <w:r w:rsidR="000603F5">
        <w:rPr>
          <w:rFonts w:ascii="Times New Roman" w:hAnsi="Times New Roman" w:cs="Times New Roman"/>
        </w:rPr>
        <w:t>:</w:t>
      </w:r>
    </w:p>
    <w:bookmarkEnd w:id="3"/>
    <w:p w:rsidR="00187664" w:rsidRPr="00EB6AC8" w:rsidRDefault="00BB29D2" w:rsidP="00187664">
      <w:pPr>
        <w:ind w:firstLine="567"/>
        <w:jc w:val="both"/>
        <w:rPr>
          <w:sz w:val="24"/>
          <w:szCs w:val="24"/>
        </w:rPr>
      </w:pPr>
      <w:r w:rsidRPr="00EB6AC8">
        <w:rPr>
          <w:sz w:val="24"/>
          <w:szCs w:val="24"/>
        </w:rPr>
        <w:t>–</w:t>
      </w:r>
      <w:r w:rsidR="000603F5">
        <w:rPr>
          <w:sz w:val="24"/>
          <w:szCs w:val="24"/>
        </w:rPr>
        <w:t xml:space="preserve"> </w:t>
      </w:r>
      <w:r w:rsidR="00187664" w:rsidRPr="00EB6AC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EB6AC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4" w:name="sub_525"/>
      <w:r w:rsidRPr="00EB6AC8">
        <w:rPr>
          <w:rFonts w:ascii="Times New Roman" w:hAnsi="Times New Roman" w:cs="Times New Roman"/>
        </w:rPr>
        <w:t>Порядок уплаты неустойки</w:t>
      </w:r>
      <w:r w:rsidR="000603F5">
        <w:rPr>
          <w:rFonts w:ascii="Times New Roman" w:hAnsi="Times New Roman" w:cs="Times New Roman"/>
        </w:rPr>
        <w:t>:</w:t>
      </w:r>
    </w:p>
    <w:bookmarkEnd w:id="4"/>
    <w:p w:rsidR="00187664" w:rsidRPr="00EB6AC8" w:rsidRDefault="00BB29D2" w:rsidP="00187664">
      <w:pPr>
        <w:ind w:firstLine="567"/>
        <w:jc w:val="both"/>
        <w:rPr>
          <w:sz w:val="24"/>
          <w:szCs w:val="24"/>
        </w:rPr>
      </w:pPr>
      <w:r w:rsidRPr="00EB6AC8">
        <w:rPr>
          <w:sz w:val="24"/>
          <w:szCs w:val="24"/>
        </w:rPr>
        <w:t>–</w:t>
      </w:r>
      <w:r w:rsidR="000603F5">
        <w:rPr>
          <w:sz w:val="24"/>
          <w:szCs w:val="24"/>
        </w:rPr>
        <w:t xml:space="preserve"> в</w:t>
      </w:r>
      <w:r w:rsidR="00187664" w:rsidRPr="00EB6AC8">
        <w:rPr>
          <w:sz w:val="24"/>
          <w:szCs w:val="24"/>
        </w:rPr>
        <w:t xml:space="preserve">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EB6AC8" w:rsidRDefault="00187664" w:rsidP="00187664">
      <w:pPr>
        <w:numPr>
          <w:ilvl w:val="1"/>
          <w:numId w:val="13"/>
        </w:numPr>
        <w:shd w:val="clear" w:color="auto" w:fill="FFFFFF"/>
        <w:tabs>
          <w:tab w:val="left" w:pos="1134"/>
        </w:tabs>
        <w:ind w:left="0" w:firstLine="567"/>
        <w:jc w:val="both"/>
        <w:rPr>
          <w:sz w:val="24"/>
          <w:szCs w:val="24"/>
        </w:rPr>
      </w:pPr>
      <w:r w:rsidRPr="00EB6AC8">
        <w:rPr>
          <w:sz w:val="24"/>
          <w:szCs w:val="24"/>
        </w:rPr>
        <w:lastRenderedPageBreak/>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EB6AC8" w:rsidRDefault="00187664" w:rsidP="00BB29D2">
      <w:pPr>
        <w:numPr>
          <w:ilvl w:val="1"/>
          <w:numId w:val="13"/>
        </w:numPr>
        <w:shd w:val="clear" w:color="auto" w:fill="FFFFFF"/>
        <w:tabs>
          <w:tab w:val="left" w:pos="709"/>
          <w:tab w:val="left" w:pos="1134"/>
        </w:tabs>
        <w:ind w:left="0" w:firstLine="567"/>
        <w:jc w:val="both"/>
        <w:rPr>
          <w:sz w:val="24"/>
          <w:szCs w:val="24"/>
        </w:rPr>
      </w:pPr>
      <w:r w:rsidRPr="00EB6AC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w:t>
      </w:r>
      <w:proofErr w:type="gramStart"/>
      <w:r w:rsidRPr="00EB6AC8">
        <w:rPr>
          <w:sz w:val="24"/>
          <w:szCs w:val="24"/>
        </w:rPr>
        <w:t>Заказчику  неустойку</w:t>
      </w:r>
      <w:proofErr w:type="gramEnd"/>
      <w:r w:rsidRPr="00EB6AC8">
        <w:rPr>
          <w:sz w:val="24"/>
          <w:szCs w:val="24"/>
        </w:rPr>
        <w:t xml:space="preserve"> в размере 10 % (Десяти процентов) от суммы настоящего Договора. </w:t>
      </w:r>
    </w:p>
    <w:p w:rsidR="00187664" w:rsidRPr="00EB6AC8" w:rsidRDefault="00187664" w:rsidP="00BB29D2">
      <w:pPr>
        <w:numPr>
          <w:ilvl w:val="1"/>
          <w:numId w:val="13"/>
        </w:numPr>
        <w:shd w:val="clear" w:color="auto" w:fill="FFFFFF"/>
        <w:tabs>
          <w:tab w:val="left" w:pos="567"/>
          <w:tab w:val="left" w:pos="709"/>
          <w:tab w:val="left" w:pos="1134"/>
        </w:tabs>
        <w:ind w:left="0" w:firstLine="567"/>
        <w:jc w:val="both"/>
        <w:rPr>
          <w:sz w:val="24"/>
          <w:szCs w:val="24"/>
        </w:rPr>
      </w:pPr>
      <w:r w:rsidRPr="00EB6AC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A22144" w:rsidRPr="00EB6AC8" w:rsidRDefault="00187664" w:rsidP="00BB29D2">
      <w:pPr>
        <w:numPr>
          <w:ilvl w:val="1"/>
          <w:numId w:val="13"/>
        </w:numPr>
        <w:shd w:val="clear" w:color="auto" w:fill="FFFFFF"/>
        <w:tabs>
          <w:tab w:val="left" w:pos="567"/>
          <w:tab w:val="left" w:pos="1134"/>
        </w:tabs>
        <w:ind w:left="0" w:firstLine="567"/>
        <w:jc w:val="both"/>
        <w:rPr>
          <w:sz w:val="24"/>
          <w:szCs w:val="24"/>
        </w:rPr>
      </w:pPr>
      <w:r w:rsidRPr="00EB6AC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rsidR="00A22144" w:rsidRPr="00EB6AC8" w:rsidRDefault="00A22144" w:rsidP="00BB29D2">
      <w:pPr>
        <w:numPr>
          <w:ilvl w:val="1"/>
          <w:numId w:val="13"/>
        </w:numPr>
        <w:shd w:val="clear" w:color="auto" w:fill="FFFFFF"/>
        <w:tabs>
          <w:tab w:val="left" w:pos="567"/>
          <w:tab w:val="left" w:pos="1134"/>
        </w:tabs>
        <w:ind w:left="0" w:firstLine="567"/>
        <w:jc w:val="both"/>
        <w:rPr>
          <w:sz w:val="24"/>
          <w:szCs w:val="24"/>
        </w:rPr>
      </w:pPr>
      <w:r w:rsidRPr="00EB6AC8">
        <w:rPr>
          <w:sz w:val="24"/>
          <w:szCs w:val="24"/>
        </w:rPr>
        <w:t>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w:t>
      </w:r>
      <w:r w:rsidR="0041401A">
        <w:rPr>
          <w:sz w:val="24"/>
          <w:szCs w:val="24"/>
        </w:rPr>
        <w:t xml:space="preserve"> в счете-фактуре или договоре, </w:t>
      </w:r>
      <w:r w:rsidRPr="00EB6AC8">
        <w:rPr>
          <w:sz w:val="24"/>
          <w:szCs w:val="24"/>
        </w:rPr>
        <w:t>Подрядчик обязуется в течение 30 (</w:t>
      </w:r>
      <w:r w:rsidR="000603F5">
        <w:rPr>
          <w:sz w:val="24"/>
          <w:szCs w:val="24"/>
        </w:rPr>
        <w:t>Т</w:t>
      </w:r>
      <w:r w:rsidRPr="00EB6AC8">
        <w:rPr>
          <w:sz w:val="24"/>
          <w:szCs w:val="24"/>
        </w:rPr>
        <w:t>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120 % от суммы НДС в отношении которой получен отказ налогового органа в возмещении (вычете)</w:t>
      </w:r>
      <w:r w:rsidR="00777481" w:rsidRPr="00EB6AC8">
        <w:rPr>
          <w:sz w:val="24"/>
          <w:szCs w:val="24"/>
        </w:rPr>
        <w:t>.</w:t>
      </w:r>
    </w:p>
    <w:p w:rsidR="00A22144" w:rsidRPr="00EB6AC8" w:rsidRDefault="00A22144" w:rsidP="0041401A">
      <w:pPr>
        <w:ind w:firstLine="567"/>
        <w:jc w:val="both"/>
        <w:rPr>
          <w:sz w:val="24"/>
          <w:szCs w:val="24"/>
        </w:rPr>
      </w:pPr>
      <w:r w:rsidRPr="00EB6AC8">
        <w:rPr>
          <w:sz w:val="24"/>
          <w:szCs w:val="24"/>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A22144" w:rsidRPr="00EB6AC8" w:rsidRDefault="00A22144" w:rsidP="00A22144">
      <w:pPr>
        <w:shd w:val="clear" w:color="auto" w:fill="FFFFFF"/>
        <w:tabs>
          <w:tab w:val="left" w:pos="567"/>
          <w:tab w:val="left" w:pos="709"/>
        </w:tabs>
        <w:ind w:left="567"/>
        <w:jc w:val="both"/>
        <w:rPr>
          <w:sz w:val="24"/>
          <w:szCs w:val="24"/>
        </w:rPr>
      </w:pPr>
    </w:p>
    <w:p w:rsidR="00187664" w:rsidRPr="00EB6AC8" w:rsidRDefault="00187664" w:rsidP="00187664">
      <w:pPr>
        <w:spacing w:before="300"/>
        <w:ind w:left="80"/>
        <w:jc w:val="center"/>
        <w:rPr>
          <w:b/>
          <w:sz w:val="24"/>
          <w:szCs w:val="24"/>
        </w:rPr>
      </w:pPr>
      <w:r w:rsidRPr="00EB6AC8">
        <w:rPr>
          <w:b/>
          <w:noProof/>
          <w:sz w:val="24"/>
          <w:szCs w:val="24"/>
        </w:rPr>
        <w:t>10.</w:t>
      </w:r>
      <w:r w:rsidRPr="00EB6AC8">
        <w:rPr>
          <w:b/>
          <w:sz w:val="24"/>
          <w:szCs w:val="24"/>
        </w:rPr>
        <w:t xml:space="preserve"> ОБСТОЯТЕЛЬСТВА НЕПРЕОДОЛИМОЙ СИЛЫ</w:t>
      </w:r>
    </w:p>
    <w:p w:rsidR="00187664" w:rsidRPr="00EB6AC8" w:rsidRDefault="00187664" w:rsidP="00187664">
      <w:pPr>
        <w:pStyle w:val="ConsPlusNonformat"/>
        <w:widowControl/>
        <w:ind w:firstLine="567"/>
        <w:jc w:val="both"/>
        <w:rPr>
          <w:rFonts w:ascii="Times New Roman" w:hAnsi="Times New Roman" w:cs="Times New Roman"/>
          <w:sz w:val="24"/>
          <w:szCs w:val="24"/>
        </w:rPr>
      </w:pPr>
      <w:r w:rsidRPr="00EB6AC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EB6AC8" w:rsidRDefault="00BB29D2" w:rsidP="00BB29D2">
      <w:pPr>
        <w:pStyle w:val="ConsPlusNonformat"/>
        <w:widowControl/>
        <w:tabs>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t>10.2.</w:t>
      </w:r>
      <w:r>
        <w:rPr>
          <w:rFonts w:ascii="Times New Roman" w:hAnsi="Times New Roman" w:cs="Times New Roman"/>
          <w:sz w:val="24"/>
          <w:szCs w:val="24"/>
        </w:rPr>
        <w:tab/>
      </w:r>
      <w:r w:rsidR="00187664" w:rsidRPr="00EB6AC8">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EB6AC8" w:rsidRDefault="00187664" w:rsidP="00187664">
      <w:pPr>
        <w:pStyle w:val="ConsPlusNonformat"/>
        <w:widowControl/>
        <w:ind w:firstLine="567"/>
        <w:jc w:val="both"/>
        <w:rPr>
          <w:rFonts w:ascii="Times New Roman" w:hAnsi="Times New Roman" w:cs="Times New Roman"/>
          <w:sz w:val="24"/>
          <w:szCs w:val="24"/>
        </w:rPr>
      </w:pPr>
      <w:r w:rsidRPr="00EB6AC8">
        <w:rPr>
          <w:rFonts w:ascii="Times New Roman" w:hAnsi="Times New Roman" w:cs="Times New Roman"/>
          <w:sz w:val="24"/>
          <w:szCs w:val="24"/>
        </w:rPr>
        <w:t xml:space="preserve">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w:t>
      </w:r>
      <w:r w:rsidRPr="00EB6AC8">
        <w:rPr>
          <w:rFonts w:ascii="Times New Roman" w:hAnsi="Times New Roman" w:cs="Times New Roman"/>
          <w:sz w:val="24"/>
          <w:szCs w:val="24"/>
        </w:rPr>
        <w:lastRenderedPageBreak/>
        <w:t>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EB6AC8" w:rsidRDefault="00187664" w:rsidP="00187664">
      <w:pPr>
        <w:pStyle w:val="ConsPlusNonformat"/>
        <w:widowControl/>
        <w:ind w:firstLine="567"/>
        <w:jc w:val="both"/>
        <w:rPr>
          <w:rFonts w:ascii="Times New Roman" w:hAnsi="Times New Roman" w:cs="Times New Roman"/>
          <w:sz w:val="24"/>
          <w:szCs w:val="24"/>
        </w:rPr>
      </w:pPr>
      <w:r w:rsidRPr="00EB6AC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EB6AC8" w:rsidRDefault="00187664" w:rsidP="00187664">
      <w:pPr>
        <w:pStyle w:val="ConsPlusNonformat"/>
        <w:widowControl/>
        <w:ind w:firstLine="567"/>
        <w:jc w:val="both"/>
        <w:rPr>
          <w:rFonts w:ascii="Times New Roman" w:hAnsi="Times New Roman" w:cs="Times New Roman"/>
          <w:sz w:val="24"/>
          <w:szCs w:val="24"/>
        </w:rPr>
      </w:pPr>
      <w:r w:rsidRPr="00EB6AC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EB6AC8" w:rsidRDefault="00187664" w:rsidP="00187664">
      <w:pPr>
        <w:pStyle w:val="ConsPlusNonformat"/>
        <w:widowControl/>
        <w:ind w:firstLine="567"/>
        <w:jc w:val="both"/>
        <w:rPr>
          <w:rFonts w:ascii="Times New Roman" w:hAnsi="Times New Roman" w:cs="Times New Roman"/>
          <w:sz w:val="24"/>
          <w:szCs w:val="24"/>
        </w:rPr>
      </w:pPr>
      <w:r w:rsidRPr="00EB6AC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EB6AC8" w:rsidRDefault="00187664" w:rsidP="00187664">
      <w:pPr>
        <w:pStyle w:val="ConsPlusNonformat"/>
        <w:widowControl/>
        <w:ind w:firstLine="567"/>
        <w:jc w:val="both"/>
        <w:rPr>
          <w:rFonts w:ascii="Times New Roman" w:hAnsi="Times New Roman" w:cs="Times New Roman"/>
          <w:sz w:val="24"/>
          <w:szCs w:val="24"/>
        </w:rPr>
      </w:pPr>
      <w:r w:rsidRPr="00EB6AC8">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w:t>
      </w:r>
      <w:proofErr w:type="gramStart"/>
      <w:r w:rsidRPr="00EB6AC8">
        <w:rPr>
          <w:rFonts w:ascii="Times New Roman" w:hAnsi="Times New Roman" w:cs="Times New Roman"/>
          <w:sz w:val="24"/>
          <w:szCs w:val="24"/>
        </w:rPr>
        <w:t>или  несвоевременное</w:t>
      </w:r>
      <w:proofErr w:type="gramEnd"/>
      <w:r w:rsidRPr="00EB6AC8">
        <w:rPr>
          <w:rFonts w:ascii="Times New Roman" w:hAnsi="Times New Roman" w:cs="Times New Roman"/>
          <w:sz w:val="24"/>
          <w:szCs w:val="24"/>
        </w:rPr>
        <w:t xml:space="preserve">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EB6AC8" w:rsidRDefault="00187664" w:rsidP="00187664">
      <w:pPr>
        <w:ind w:left="240"/>
        <w:jc w:val="center"/>
        <w:rPr>
          <w:b/>
          <w:noProof/>
          <w:sz w:val="24"/>
          <w:szCs w:val="24"/>
        </w:rPr>
      </w:pPr>
    </w:p>
    <w:p w:rsidR="00187664" w:rsidRPr="00EB6AC8" w:rsidRDefault="00187664" w:rsidP="00187664">
      <w:pPr>
        <w:ind w:left="240"/>
        <w:jc w:val="center"/>
        <w:rPr>
          <w:b/>
          <w:sz w:val="24"/>
          <w:szCs w:val="24"/>
        </w:rPr>
      </w:pPr>
      <w:r w:rsidRPr="00EB6AC8">
        <w:rPr>
          <w:b/>
          <w:noProof/>
          <w:sz w:val="24"/>
          <w:szCs w:val="24"/>
        </w:rPr>
        <w:t>11.</w:t>
      </w:r>
      <w:r w:rsidRPr="00EB6AC8">
        <w:rPr>
          <w:b/>
          <w:sz w:val="24"/>
          <w:szCs w:val="24"/>
        </w:rPr>
        <w:t xml:space="preserve"> СРОК ДЕЙСТВИЯ И РАСТОРЖЕНИЕ ДОГОВОРА</w:t>
      </w:r>
    </w:p>
    <w:p w:rsidR="00187664" w:rsidRPr="00EB6AC8" w:rsidRDefault="00187664" w:rsidP="00187664">
      <w:pPr>
        <w:numPr>
          <w:ilvl w:val="1"/>
          <w:numId w:val="14"/>
        </w:numPr>
        <w:tabs>
          <w:tab w:val="left" w:pos="1134"/>
        </w:tabs>
        <w:ind w:left="0" w:firstLine="567"/>
        <w:jc w:val="both"/>
        <w:rPr>
          <w:sz w:val="24"/>
          <w:szCs w:val="24"/>
        </w:rPr>
      </w:pPr>
      <w:r w:rsidRPr="00EB6AC8">
        <w:rPr>
          <w:noProof/>
          <w:sz w:val="24"/>
          <w:szCs w:val="24"/>
        </w:rPr>
        <w:t xml:space="preserve">Настоящий </w:t>
      </w:r>
      <w:r w:rsidRPr="00EB6AC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EB6AC8" w:rsidRDefault="00187664" w:rsidP="00187664">
      <w:pPr>
        <w:numPr>
          <w:ilvl w:val="1"/>
          <w:numId w:val="14"/>
        </w:numPr>
        <w:tabs>
          <w:tab w:val="left" w:pos="1134"/>
        </w:tabs>
        <w:ind w:left="0" w:firstLine="567"/>
        <w:jc w:val="both"/>
        <w:rPr>
          <w:sz w:val="24"/>
          <w:szCs w:val="24"/>
        </w:rPr>
      </w:pPr>
      <w:r w:rsidRPr="00EB6AC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EB6AC8" w:rsidRDefault="00187664" w:rsidP="00187664">
      <w:pPr>
        <w:numPr>
          <w:ilvl w:val="1"/>
          <w:numId w:val="14"/>
        </w:numPr>
        <w:tabs>
          <w:tab w:val="left" w:pos="1134"/>
        </w:tabs>
        <w:ind w:left="0" w:firstLine="567"/>
        <w:jc w:val="both"/>
        <w:rPr>
          <w:sz w:val="24"/>
          <w:szCs w:val="24"/>
        </w:rPr>
      </w:pPr>
      <w:r w:rsidRPr="00EB6AC8">
        <w:rPr>
          <w:sz w:val="24"/>
          <w:szCs w:val="24"/>
        </w:rPr>
        <w:t xml:space="preserve">Основанием для одностороннего внесудебного расторжения (отказа от исполнения) Договора Заказчиком и </w:t>
      </w:r>
      <w:proofErr w:type="gramStart"/>
      <w:r w:rsidRPr="00EB6AC8">
        <w:rPr>
          <w:sz w:val="24"/>
          <w:szCs w:val="24"/>
        </w:rPr>
        <w:t>требования  возврата</w:t>
      </w:r>
      <w:proofErr w:type="gramEnd"/>
      <w:r w:rsidRPr="00EB6AC8">
        <w:rPr>
          <w:sz w:val="24"/>
          <w:szCs w:val="24"/>
        </w:rPr>
        <w:t xml:space="preserve"> всех уплаченных Заказчиком по Договору денежных средств является: </w:t>
      </w:r>
    </w:p>
    <w:p w:rsidR="00187664" w:rsidRPr="00EB6AC8" w:rsidRDefault="00187664" w:rsidP="00187664">
      <w:pPr>
        <w:numPr>
          <w:ilvl w:val="2"/>
          <w:numId w:val="14"/>
        </w:numPr>
        <w:tabs>
          <w:tab w:val="left" w:pos="1134"/>
          <w:tab w:val="left" w:pos="1418"/>
        </w:tabs>
        <w:ind w:left="0" w:firstLine="567"/>
        <w:jc w:val="both"/>
        <w:rPr>
          <w:sz w:val="24"/>
          <w:szCs w:val="24"/>
        </w:rPr>
      </w:pPr>
      <w:r w:rsidRPr="00EB6AC8">
        <w:rPr>
          <w:sz w:val="24"/>
          <w:szCs w:val="24"/>
        </w:rPr>
        <w:t>задержка по вине Подрядчика сроков выполнения Работ (этапа работ) на срок свыше 30 (</w:t>
      </w:r>
      <w:proofErr w:type="gramStart"/>
      <w:r w:rsidRPr="00EB6AC8">
        <w:rPr>
          <w:sz w:val="24"/>
          <w:szCs w:val="24"/>
        </w:rPr>
        <w:t>тридцать)  календарных</w:t>
      </w:r>
      <w:proofErr w:type="gramEnd"/>
      <w:r w:rsidRPr="00EB6AC8">
        <w:rPr>
          <w:sz w:val="24"/>
          <w:szCs w:val="24"/>
        </w:rPr>
        <w:t xml:space="preserve"> дней. </w:t>
      </w:r>
    </w:p>
    <w:p w:rsidR="00187664" w:rsidRPr="00EB6AC8" w:rsidRDefault="00187664" w:rsidP="00187664">
      <w:pPr>
        <w:numPr>
          <w:ilvl w:val="2"/>
          <w:numId w:val="14"/>
        </w:numPr>
        <w:tabs>
          <w:tab w:val="left" w:pos="1418"/>
        </w:tabs>
        <w:ind w:left="0" w:firstLine="567"/>
        <w:jc w:val="both"/>
        <w:rPr>
          <w:sz w:val="24"/>
          <w:szCs w:val="24"/>
        </w:rPr>
      </w:pPr>
      <w:r w:rsidRPr="00EB6AC8">
        <w:rPr>
          <w:sz w:val="24"/>
          <w:szCs w:val="24"/>
        </w:rPr>
        <w:t xml:space="preserve">в случае, если будут разумные основания полагать, что Работы не будут завершены в срок либо </w:t>
      </w:r>
      <w:proofErr w:type="gramStart"/>
      <w:r w:rsidRPr="00EB6AC8">
        <w:rPr>
          <w:sz w:val="24"/>
          <w:szCs w:val="24"/>
        </w:rPr>
        <w:t>Работы  содержат</w:t>
      </w:r>
      <w:proofErr w:type="gramEnd"/>
      <w:r w:rsidRPr="00EB6AC8">
        <w:rPr>
          <w:sz w:val="24"/>
          <w:szCs w:val="24"/>
        </w:rPr>
        <w:t xml:space="preserve">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EB6AC8" w:rsidRDefault="00187664" w:rsidP="00187664">
      <w:pPr>
        <w:numPr>
          <w:ilvl w:val="2"/>
          <w:numId w:val="14"/>
        </w:numPr>
        <w:tabs>
          <w:tab w:val="left" w:pos="1418"/>
        </w:tabs>
        <w:ind w:left="0" w:firstLine="567"/>
        <w:jc w:val="both"/>
        <w:rPr>
          <w:sz w:val="24"/>
          <w:szCs w:val="24"/>
        </w:rPr>
      </w:pPr>
      <w:r w:rsidRPr="00EB6AC8">
        <w:rPr>
          <w:sz w:val="24"/>
          <w:szCs w:val="24"/>
        </w:rPr>
        <w:t>неисполнение Подрядчиком обязанности по согласованию привлекаемых субподрядчиков.</w:t>
      </w:r>
    </w:p>
    <w:p w:rsidR="00187664" w:rsidRPr="00EB6AC8" w:rsidRDefault="00187664" w:rsidP="00187664">
      <w:pPr>
        <w:numPr>
          <w:ilvl w:val="2"/>
          <w:numId w:val="14"/>
        </w:numPr>
        <w:tabs>
          <w:tab w:val="left" w:pos="1418"/>
        </w:tabs>
        <w:ind w:left="0" w:firstLine="567"/>
        <w:jc w:val="both"/>
        <w:rPr>
          <w:sz w:val="24"/>
          <w:szCs w:val="24"/>
        </w:rPr>
      </w:pPr>
      <w:r w:rsidRPr="00EB6AC8">
        <w:rPr>
          <w:sz w:val="24"/>
          <w:szCs w:val="24"/>
        </w:rPr>
        <w:t xml:space="preserve">вынесение Арбитражным судом определения о принятии заявления </w:t>
      </w:r>
      <w:proofErr w:type="gramStart"/>
      <w:r w:rsidRPr="00EB6AC8">
        <w:rPr>
          <w:sz w:val="24"/>
          <w:szCs w:val="24"/>
        </w:rPr>
        <w:t>о  признании</w:t>
      </w:r>
      <w:proofErr w:type="gramEnd"/>
      <w:r w:rsidRPr="00EB6AC8">
        <w:rPr>
          <w:sz w:val="24"/>
          <w:szCs w:val="24"/>
        </w:rPr>
        <w:t xml:space="preserve"> Подрядчика несостоятельным (банкротом), а также, если Подрядчик принудительно ликвидируется или ликвидируется добровольно. </w:t>
      </w:r>
    </w:p>
    <w:p w:rsidR="00187664" w:rsidRPr="00EB6AC8" w:rsidRDefault="00187664" w:rsidP="00187664">
      <w:pPr>
        <w:numPr>
          <w:ilvl w:val="2"/>
          <w:numId w:val="14"/>
        </w:numPr>
        <w:tabs>
          <w:tab w:val="left" w:pos="1418"/>
        </w:tabs>
        <w:ind w:left="0" w:firstLine="567"/>
        <w:jc w:val="both"/>
        <w:rPr>
          <w:sz w:val="24"/>
          <w:szCs w:val="24"/>
        </w:rPr>
      </w:pPr>
      <w:r w:rsidRPr="00EB6AC8">
        <w:rPr>
          <w:sz w:val="24"/>
          <w:szCs w:val="24"/>
        </w:rPr>
        <w:t xml:space="preserve">отзыва и/или аннулирования разрешительной документации Подрядчика (свидетельств, лицензий, допусков и прочее), </w:t>
      </w:r>
      <w:proofErr w:type="gramStart"/>
      <w:r w:rsidRPr="00EB6AC8">
        <w:rPr>
          <w:sz w:val="24"/>
          <w:szCs w:val="24"/>
        </w:rPr>
        <w:t>необходимой  для</w:t>
      </w:r>
      <w:proofErr w:type="gramEnd"/>
      <w:r w:rsidRPr="00EB6AC8">
        <w:rPr>
          <w:sz w:val="24"/>
          <w:szCs w:val="24"/>
        </w:rPr>
        <w:t xml:space="preserve"> производства Работ.</w:t>
      </w:r>
    </w:p>
    <w:p w:rsidR="00187664" w:rsidRPr="00EB6AC8" w:rsidRDefault="00187664" w:rsidP="00187664">
      <w:pPr>
        <w:numPr>
          <w:ilvl w:val="2"/>
          <w:numId w:val="14"/>
        </w:numPr>
        <w:tabs>
          <w:tab w:val="left" w:pos="1418"/>
        </w:tabs>
        <w:ind w:left="0" w:firstLine="567"/>
        <w:jc w:val="both"/>
        <w:rPr>
          <w:sz w:val="24"/>
          <w:szCs w:val="24"/>
        </w:rPr>
      </w:pPr>
      <w:r w:rsidRPr="00EB6AC8">
        <w:rPr>
          <w:sz w:val="24"/>
          <w:szCs w:val="24"/>
        </w:rPr>
        <w:t xml:space="preserve">грубого нарушения Подрядчиком </w:t>
      </w:r>
      <w:proofErr w:type="spellStart"/>
      <w:r w:rsidRPr="00EB6AC8">
        <w:rPr>
          <w:sz w:val="24"/>
          <w:szCs w:val="24"/>
        </w:rPr>
        <w:t>п.п</w:t>
      </w:r>
      <w:proofErr w:type="spellEnd"/>
      <w:r w:rsidRPr="00EB6AC8">
        <w:rPr>
          <w:sz w:val="24"/>
          <w:szCs w:val="24"/>
        </w:rPr>
        <w:t xml:space="preserve">. 4.3.10, 4.3.13 настоящего договора, повлекшего ущерб. </w:t>
      </w:r>
    </w:p>
    <w:p w:rsidR="00187664" w:rsidRPr="00EB6AC8" w:rsidRDefault="00187664" w:rsidP="00187664">
      <w:pPr>
        <w:numPr>
          <w:ilvl w:val="2"/>
          <w:numId w:val="14"/>
        </w:numPr>
        <w:tabs>
          <w:tab w:val="left" w:pos="1418"/>
        </w:tabs>
        <w:ind w:left="0" w:firstLine="567"/>
        <w:jc w:val="both"/>
        <w:rPr>
          <w:sz w:val="24"/>
          <w:szCs w:val="24"/>
        </w:rPr>
      </w:pPr>
      <w:r w:rsidRPr="00EB6AC8">
        <w:rPr>
          <w:sz w:val="24"/>
          <w:szCs w:val="24"/>
        </w:rPr>
        <w:t xml:space="preserve">Заказчик может в любое время до сдачи ему результата Работы в одностороннем </w:t>
      </w:r>
      <w:proofErr w:type="gramStart"/>
      <w:r w:rsidRPr="00EB6AC8">
        <w:rPr>
          <w:sz w:val="24"/>
          <w:szCs w:val="24"/>
        </w:rPr>
        <w:t>порядке  отказаться</w:t>
      </w:r>
      <w:proofErr w:type="gramEnd"/>
      <w:r w:rsidRPr="00EB6AC8">
        <w:rPr>
          <w:sz w:val="24"/>
          <w:szCs w:val="24"/>
        </w:rPr>
        <w:t xml:space="preserve">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187664" w:rsidRPr="00EB6AC8" w:rsidRDefault="00187664" w:rsidP="00187664">
      <w:pPr>
        <w:numPr>
          <w:ilvl w:val="1"/>
          <w:numId w:val="14"/>
        </w:numPr>
        <w:tabs>
          <w:tab w:val="left" w:pos="1134"/>
          <w:tab w:val="left" w:pos="1418"/>
        </w:tabs>
        <w:ind w:left="0" w:firstLine="567"/>
        <w:jc w:val="both"/>
        <w:rPr>
          <w:sz w:val="24"/>
          <w:szCs w:val="24"/>
        </w:rPr>
      </w:pPr>
      <w:proofErr w:type="gramStart"/>
      <w:r w:rsidRPr="00EB6AC8">
        <w:rPr>
          <w:sz w:val="24"/>
          <w:szCs w:val="24"/>
        </w:rPr>
        <w:t>Заказчик  решивший</w:t>
      </w:r>
      <w:proofErr w:type="gramEnd"/>
      <w:r w:rsidRPr="00EB6AC8">
        <w:rPr>
          <w:sz w:val="24"/>
          <w:szCs w:val="24"/>
        </w:rPr>
        <w:t xml:space="preserve">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EB6AC8" w:rsidRDefault="00187664" w:rsidP="00187664">
      <w:pPr>
        <w:tabs>
          <w:tab w:val="left" w:pos="709"/>
        </w:tabs>
        <w:ind w:firstLine="567"/>
        <w:jc w:val="both"/>
        <w:rPr>
          <w:sz w:val="24"/>
          <w:szCs w:val="24"/>
        </w:rPr>
      </w:pPr>
      <w:r w:rsidRPr="00EB6AC8">
        <w:rPr>
          <w:sz w:val="24"/>
          <w:szCs w:val="24"/>
        </w:rPr>
        <w:lastRenderedPageBreak/>
        <w:tab/>
        <w:t xml:space="preserve">Получив от Заказчика уведомление о прекращении действия Договора, Подрядчик обязан незамедлительно либо по наступлении даты, указанной </w:t>
      </w:r>
      <w:proofErr w:type="gramStart"/>
      <w:r w:rsidRPr="00EB6AC8">
        <w:rPr>
          <w:sz w:val="24"/>
          <w:szCs w:val="24"/>
        </w:rPr>
        <w:t>в  уведомлении</w:t>
      </w:r>
      <w:proofErr w:type="gramEnd"/>
      <w:r w:rsidRPr="00EB6AC8">
        <w:rPr>
          <w:sz w:val="24"/>
          <w:szCs w:val="24"/>
        </w:rPr>
        <w:t>:</w:t>
      </w:r>
    </w:p>
    <w:p w:rsidR="00187664" w:rsidRPr="00EB6AC8" w:rsidRDefault="00187664" w:rsidP="00187664">
      <w:pPr>
        <w:tabs>
          <w:tab w:val="left" w:pos="709"/>
        </w:tabs>
        <w:ind w:firstLine="567"/>
        <w:jc w:val="both"/>
        <w:rPr>
          <w:sz w:val="24"/>
          <w:szCs w:val="24"/>
        </w:rPr>
      </w:pPr>
      <w:r w:rsidRPr="00EB6AC8">
        <w:rPr>
          <w:sz w:val="24"/>
          <w:szCs w:val="24"/>
        </w:rPr>
        <w:tab/>
      </w:r>
      <w:r w:rsidR="00BB29D2" w:rsidRPr="00EB6AC8">
        <w:rPr>
          <w:sz w:val="24"/>
          <w:szCs w:val="24"/>
        </w:rPr>
        <w:t>–</w:t>
      </w:r>
      <w:r w:rsidRPr="00EB6AC8">
        <w:rPr>
          <w:sz w:val="24"/>
          <w:szCs w:val="24"/>
        </w:rPr>
        <w:t xml:space="preserve">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EB6AC8" w:rsidRDefault="00187664" w:rsidP="00187664">
      <w:pPr>
        <w:tabs>
          <w:tab w:val="left" w:pos="709"/>
        </w:tabs>
        <w:ind w:firstLine="567"/>
        <w:jc w:val="both"/>
        <w:rPr>
          <w:sz w:val="24"/>
          <w:szCs w:val="24"/>
        </w:rPr>
      </w:pPr>
      <w:r w:rsidRPr="00EB6AC8">
        <w:rPr>
          <w:sz w:val="24"/>
          <w:szCs w:val="24"/>
        </w:rPr>
        <w:tab/>
      </w:r>
      <w:r w:rsidR="00BB29D2" w:rsidRPr="00EB6AC8">
        <w:rPr>
          <w:sz w:val="24"/>
          <w:szCs w:val="24"/>
        </w:rPr>
        <w:t>–</w:t>
      </w:r>
      <w:r w:rsidRPr="00EB6AC8">
        <w:rPr>
          <w:sz w:val="24"/>
          <w:szCs w:val="24"/>
        </w:rPr>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EB6AC8" w:rsidRDefault="00187664" w:rsidP="00187664">
      <w:pPr>
        <w:numPr>
          <w:ilvl w:val="1"/>
          <w:numId w:val="14"/>
        </w:numPr>
        <w:tabs>
          <w:tab w:val="left" w:pos="1134"/>
        </w:tabs>
        <w:ind w:left="0" w:firstLine="567"/>
        <w:jc w:val="both"/>
        <w:rPr>
          <w:sz w:val="24"/>
          <w:szCs w:val="24"/>
        </w:rPr>
      </w:pPr>
      <w:r w:rsidRPr="00EB6AC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со </w:t>
      </w:r>
      <w:hyperlink r:id="rId16" w:history="1">
        <w:r w:rsidRPr="00EB6AC8">
          <w:rPr>
            <w:rStyle w:val="af0"/>
            <w:color w:val="auto"/>
            <w:sz w:val="24"/>
            <w:szCs w:val="24"/>
            <w:u w:val="none"/>
          </w:rPr>
          <w:t>статьей 395</w:t>
        </w:r>
      </w:hyperlink>
      <w:r w:rsidRPr="00EB6AC8">
        <w:rPr>
          <w:sz w:val="24"/>
          <w:szCs w:val="24"/>
        </w:rPr>
        <w:t xml:space="preserve"> ГК РФ.</w:t>
      </w:r>
    </w:p>
    <w:p w:rsidR="00187664" w:rsidRPr="00EB6AC8" w:rsidRDefault="00187664" w:rsidP="00187664">
      <w:pPr>
        <w:ind w:firstLine="567"/>
        <w:jc w:val="both"/>
        <w:rPr>
          <w:sz w:val="24"/>
          <w:szCs w:val="24"/>
        </w:rPr>
      </w:pPr>
      <w:r w:rsidRPr="00EB6AC8">
        <w:rPr>
          <w:sz w:val="24"/>
          <w:szCs w:val="24"/>
        </w:rPr>
        <w:t xml:space="preserve">При досрочном расторжении настоящего Договора по любым причинам заказчик имеет </w:t>
      </w:r>
      <w:proofErr w:type="gramStart"/>
      <w:r w:rsidRPr="00EB6AC8">
        <w:rPr>
          <w:sz w:val="24"/>
          <w:szCs w:val="24"/>
        </w:rPr>
        <w:t>право  на</w:t>
      </w:r>
      <w:proofErr w:type="gramEnd"/>
      <w:r w:rsidRPr="00EB6AC8">
        <w:rPr>
          <w:sz w:val="24"/>
          <w:szCs w:val="24"/>
        </w:rPr>
        <w:t xml:space="preserve"> отказ от приемки  работ, выполненных после даты расторжения.</w:t>
      </w:r>
    </w:p>
    <w:p w:rsidR="00187664" w:rsidRPr="00EB6AC8" w:rsidRDefault="00F2675B" w:rsidP="0041401A">
      <w:pPr>
        <w:jc w:val="both"/>
        <w:rPr>
          <w:b/>
          <w:bCs/>
          <w:sz w:val="24"/>
          <w:szCs w:val="24"/>
        </w:rPr>
      </w:pPr>
      <w:r w:rsidRPr="00EB6AC8">
        <w:rPr>
          <w:sz w:val="24"/>
          <w:szCs w:val="24"/>
        </w:rPr>
        <w:t xml:space="preserve">        </w:t>
      </w:r>
    </w:p>
    <w:p w:rsidR="00187664" w:rsidRPr="00EB6AC8" w:rsidRDefault="00187664" w:rsidP="00187664">
      <w:pPr>
        <w:ind w:firstLine="720"/>
        <w:jc w:val="center"/>
        <w:rPr>
          <w:b/>
          <w:sz w:val="24"/>
          <w:szCs w:val="24"/>
        </w:rPr>
      </w:pPr>
      <w:r w:rsidRPr="00EB6AC8">
        <w:rPr>
          <w:b/>
          <w:sz w:val="24"/>
          <w:szCs w:val="24"/>
        </w:rPr>
        <w:t>12. ПОРЯДОК РАЗРЕШЕНИЯ СПОРОВ</w:t>
      </w:r>
    </w:p>
    <w:p w:rsidR="00187664" w:rsidRPr="00EB6AC8" w:rsidRDefault="00187664" w:rsidP="00187664">
      <w:pPr>
        <w:autoSpaceDE w:val="0"/>
        <w:autoSpaceDN w:val="0"/>
        <w:adjustRightInd w:val="0"/>
        <w:ind w:firstLine="567"/>
        <w:jc w:val="both"/>
        <w:rPr>
          <w:sz w:val="24"/>
          <w:szCs w:val="24"/>
        </w:rPr>
      </w:pPr>
      <w:r w:rsidRPr="00EB6AC8">
        <w:rPr>
          <w:sz w:val="24"/>
          <w:szCs w:val="24"/>
        </w:rPr>
        <w:t>12.1. Рассмотрение споров:</w:t>
      </w:r>
    </w:p>
    <w:p w:rsidR="00451394" w:rsidRPr="00EB6AC8" w:rsidRDefault="00451394" w:rsidP="00BB29D2">
      <w:pPr>
        <w:pStyle w:val="ab"/>
        <w:tabs>
          <w:tab w:val="left" w:pos="1134"/>
        </w:tabs>
        <w:spacing w:line="240" w:lineRule="auto"/>
        <w:ind w:firstLine="567"/>
        <w:rPr>
          <w:szCs w:val="24"/>
        </w:rPr>
      </w:pPr>
      <w:r w:rsidRPr="00EB6AC8">
        <w:rPr>
          <w:szCs w:val="24"/>
        </w:rPr>
        <w:t>Все споры между Сторонами, по которым не было достигнуто соглашение, разрешаются в соответствии с действующим законодательством РФ в Арбитражном суде Санкт-Петербурга и Ленинградской области.</w:t>
      </w:r>
    </w:p>
    <w:p w:rsidR="00187664" w:rsidRPr="00EB6AC8" w:rsidRDefault="00187664" w:rsidP="00BB29D2">
      <w:pPr>
        <w:pStyle w:val="ab"/>
        <w:numPr>
          <w:ilvl w:val="1"/>
          <w:numId w:val="15"/>
        </w:numPr>
        <w:tabs>
          <w:tab w:val="left" w:pos="1134"/>
        </w:tabs>
        <w:spacing w:line="240" w:lineRule="auto"/>
        <w:ind w:left="0" w:firstLine="567"/>
        <w:rPr>
          <w:szCs w:val="24"/>
        </w:rPr>
      </w:pPr>
      <w:r w:rsidRPr="00EB6AC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187664" w:rsidRPr="00EB6AC8" w:rsidRDefault="00187664" w:rsidP="00187664">
      <w:pPr>
        <w:spacing w:line="240" w:lineRule="atLeast"/>
        <w:jc w:val="both"/>
        <w:rPr>
          <w:b/>
          <w:sz w:val="24"/>
          <w:szCs w:val="24"/>
        </w:rPr>
      </w:pPr>
    </w:p>
    <w:p w:rsidR="00187664" w:rsidRPr="00EB6AC8" w:rsidRDefault="00187664" w:rsidP="00187664">
      <w:pPr>
        <w:jc w:val="center"/>
        <w:rPr>
          <w:b/>
          <w:noProof/>
          <w:sz w:val="24"/>
          <w:szCs w:val="24"/>
        </w:rPr>
      </w:pPr>
      <w:r w:rsidRPr="00EB6AC8">
        <w:rPr>
          <w:b/>
          <w:noProof/>
          <w:sz w:val="24"/>
          <w:szCs w:val="24"/>
        </w:rPr>
        <w:t>13. КОНФИДЕНЦИАЛЬНОСТЬ</w:t>
      </w:r>
    </w:p>
    <w:p w:rsidR="00A23F7E" w:rsidRPr="00EB6AC8" w:rsidRDefault="00187664" w:rsidP="00A23F7E">
      <w:pPr>
        <w:pStyle w:val="ConsPlusNonformat"/>
        <w:ind w:right="-1" w:firstLine="567"/>
        <w:jc w:val="both"/>
        <w:rPr>
          <w:rFonts w:ascii="Times New Roman" w:hAnsi="Times New Roman" w:cs="Times New Roman"/>
          <w:color w:val="000000"/>
          <w:sz w:val="24"/>
          <w:szCs w:val="24"/>
        </w:rPr>
      </w:pPr>
      <w:r w:rsidRPr="00EB6AC8">
        <w:rPr>
          <w:rFonts w:ascii="Times New Roman" w:hAnsi="Times New Roman" w:cs="Times New Roman"/>
          <w:color w:val="000000"/>
          <w:sz w:val="24"/>
          <w:szCs w:val="24"/>
        </w:rPr>
        <w:t xml:space="preserve">13.1. </w:t>
      </w:r>
      <w:r w:rsidR="00A23F7E" w:rsidRPr="00EB6AC8">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187664" w:rsidRPr="00EB6AC8" w:rsidRDefault="00A23F7E" w:rsidP="00A23F7E">
      <w:pPr>
        <w:pStyle w:val="ConsPlusNonformat"/>
        <w:ind w:right="-1" w:firstLine="567"/>
        <w:jc w:val="both"/>
        <w:rPr>
          <w:rFonts w:ascii="Times New Roman" w:hAnsi="Times New Roman" w:cs="Times New Roman"/>
          <w:color w:val="000000"/>
          <w:sz w:val="24"/>
          <w:szCs w:val="24"/>
        </w:rPr>
      </w:pPr>
      <w:r w:rsidRPr="00EB6AC8">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rsidR="00187664" w:rsidRPr="00EB6AC8" w:rsidRDefault="00187664" w:rsidP="00187664">
      <w:pPr>
        <w:ind w:firstLine="567"/>
        <w:jc w:val="both"/>
        <w:rPr>
          <w:color w:val="000000"/>
          <w:sz w:val="24"/>
          <w:szCs w:val="24"/>
        </w:rPr>
      </w:pPr>
      <w:r w:rsidRPr="00EB6AC8">
        <w:rPr>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C72A96" w:rsidRPr="00EB6AC8" w:rsidRDefault="00C72A96" w:rsidP="00BB29D2">
      <w:pPr>
        <w:tabs>
          <w:tab w:val="left" w:pos="1134"/>
        </w:tabs>
        <w:spacing w:line="240" w:lineRule="atLeast"/>
        <w:ind w:firstLine="567"/>
        <w:jc w:val="both"/>
        <w:rPr>
          <w:rFonts w:eastAsia="Calibri"/>
          <w:sz w:val="24"/>
          <w:szCs w:val="24"/>
          <w:lang w:eastAsia="en-US"/>
        </w:rPr>
      </w:pPr>
      <w:r w:rsidRPr="00EB6AC8">
        <w:rPr>
          <w:color w:val="000000"/>
          <w:sz w:val="24"/>
          <w:szCs w:val="24"/>
        </w:rPr>
        <w:t>13.3.</w:t>
      </w:r>
      <w:r w:rsidRPr="00EB6AC8">
        <w:rPr>
          <w:rFonts w:eastAsia="Calibri"/>
          <w:sz w:val="22"/>
          <w:szCs w:val="22"/>
          <w:lang w:eastAsia="en-US"/>
        </w:rPr>
        <w:t xml:space="preserve"> </w:t>
      </w:r>
      <w:r w:rsidRPr="00EB6AC8">
        <w:rPr>
          <w:rFonts w:eastAsia="Calibri"/>
          <w:sz w:val="24"/>
          <w:szCs w:val="24"/>
          <w:lang w:eastAsia="en-US"/>
        </w:rPr>
        <w:t>Обработка персональных данных осуществляется Сторонами (если осуществляется только одной из Сторон – указать какой именно) только в целях выполнения обязательств по настоящему договору и предполагает осуществление Сторонами (если одной из сторон – указать какой именно) следующих действий (операций) как с использованием, так и без использования средств автоматизации: сбор, запись, уточнение (в случае, если это прямо определено договором), хранение, передачу (указать кому или куда предполагается передача), использование и уничтожение (можно расширить или сократить данный перечень действий).</w:t>
      </w:r>
    </w:p>
    <w:p w:rsidR="00C72A96" w:rsidRPr="00EB6AC8" w:rsidRDefault="00C72A96" w:rsidP="00C72A96">
      <w:pPr>
        <w:spacing w:line="240" w:lineRule="atLeast"/>
        <w:ind w:firstLine="708"/>
        <w:jc w:val="both"/>
        <w:rPr>
          <w:rFonts w:eastAsia="Calibri"/>
          <w:sz w:val="24"/>
          <w:szCs w:val="24"/>
          <w:lang w:eastAsia="en-US"/>
        </w:rPr>
      </w:pPr>
      <w:r w:rsidRPr="00EB6AC8">
        <w:rPr>
          <w:rFonts w:eastAsia="Calibri"/>
          <w:sz w:val="24"/>
          <w:szCs w:val="24"/>
          <w:lang w:eastAsia="en-US"/>
        </w:rPr>
        <w:t>Стороны (если одной из сторон – указать какой именно)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w:t>
      </w:r>
      <w:proofErr w:type="gramStart"/>
      <w:r w:rsidRPr="00EB6AC8">
        <w:rPr>
          <w:rFonts w:eastAsia="Calibri"/>
          <w:sz w:val="24"/>
          <w:szCs w:val="24"/>
          <w:lang w:eastAsia="en-US"/>
        </w:rPr>
        <w:t>»</w:t>
      </w:r>
      <w:proofErr w:type="gramEnd"/>
      <w:r w:rsidRPr="00EB6AC8">
        <w:rPr>
          <w:rFonts w:eastAsia="Calibri"/>
          <w:sz w:val="24"/>
          <w:szCs w:val="24"/>
          <w:lang w:eastAsia="en-US"/>
        </w:rPr>
        <w:t xml:space="preserve"> и принятых в соответствии с ним иных нормативных правовых актов.</w:t>
      </w:r>
    </w:p>
    <w:p w:rsidR="00C72A96" w:rsidRPr="00EB6AC8" w:rsidRDefault="00C72A96" w:rsidP="00C72A96">
      <w:pPr>
        <w:spacing w:line="240" w:lineRule="atLeast"/>
        <w:ind w:firstLine="708"/>
        <w:jc w:val="both"/>
        <w:rPr>
          <w:rFonts w:eastAsia="Calibri"/>
          <w:sz w:val="24"/>
          <w:szCs w:val="24"/>
          <w:lang w:eastAsia="en-US"/>
        </w:rPr>
      </w:pPr>
      <w:r w:rsidRPr="00EB6AC8">
        <w:rPr>
          <w:rFonts w:eastAsia="Calibri"/>
          <w:sz w:val="24"/>
          <w:szCs w:val="24"/>
          <w:lang w:eastAsia="en-US"/>
        </w:rPr>
        <w:lastRenderedPageBreak/>
        <w:t>Стороны (если одна из сторон – указать какая именно) при обработке персональных данных обязаны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C72A96" w:rsidRPr="00EB6AC8" w:rsidRDefault="00C72A96" w:rsidP="00C72A96">
      <w:pPr>
        <w:tabs>
          <w:tab w:val="left" w:pos="1276"/>
        </w:tabs>
        <w:autoSpaceDE w:val="0"/>
        <w:autoSpaceDN w:val="0"/>
        <w:adjustRightInd w:val="0"/>
        <w:spacing w:line="240" w:lineRule="atLeast"/>
        <w:ind w:firstLine="709"/>
        <w:jc w:val="both"/>
        <w:rPr>
          <w:sz w:val="24"/>
          <w:szCs w:val="24"/>
        </w:rPr>
      </w:pPr>
      <w:r w:rsidRPr="00EB6AC8">
        <w:rPr>
          <w:rFonts w:eastAsia="Calibri"/>
          <w:sz w:val="24"/>
          <w:szCs w:val="24"/>
          <w:lang w:eastAsia="en-US"/>
        </w:rPr>
        <w:t>Обработка персональных данных, передаваемых Сторонами в рамках настоящего договора, осуществляется в соответствии с заключенным между Сторонами Соглашением о конфиденциальности персональных данных.</w:t>
      </w:r>
    </w:p>
    <w:p w:rsidR="00187664" w:rsidRPr="00EB6AC8" w:rsidRDefault="00187664" w:rsidP="00187664">
      <w:pPr>
        <w:pStyle w:val="ConsPlusNonformat"/>
        <w:widowControl/>
        <w:ind w:firstLine="567"/>
        <w:jc w:val="both"/>
        <w:rPr>
          <w:rFonts w:ascii="Times New Roman" w:hAnsi="Times New Roman" w:cs="Times New Roman"/>
          <w:sz w:val="24"/>
          <w:szCs w:val="24"/>
        </w:rPr>
      </w:pPr>
    </w:p>
    <w:p w:rsidR="00187664" w:rsidRPr="00EB6AC8" w:rsidRDefault="00187664" w:rsidP="00187664">
      <w:pPr>
        <w:jc w:val="center"/>
        <w:rPr>
          <w:b/>
          <w:sz w:val="24"/>
          <w:szCs w:val="24"/>
        </w:rPr>
      </w:pPr>
      <w:r w:rsidRPr="00EB6AC8">
        <w:rPr>
          <w:b/>
          <w:noProof/>
          <w:sz w:val="24"/>
          <w:szCs w:val="24"/>
        </w:rPr>
        <w:t>14.</w:t>
      </w:r>
      <w:r w:rsidRPr="00EB6AC8">
        <w:rPr>
          <w:b/>
          <w:sz w:val="24"/>
          <w:szCs w:val="24"/>
        </w:rPr>
        <w:t xml:space="preserve"> ОСОБЫЕ УСЛОВИЯ. ПРОЧИЕ УСЛОВИЯ</w:t>
      </w:r>
    </w:p>
    <w:p w:rsidR="00187664" w:rsidRPr="00EB6AC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EB6AC8">
        <w:rPr>
          <w:rFonts w:ascii="Times New Roman" w:hAnsi="Times New Roman" w:cs="Times New Roman"/>
          <w:sz w:val="24"/>
          <w:szCs w:val="24"/>
        </w:rPr>
        <w:t xml:space="preserve">Все изменения и дополнения к настоящему Договору совершаются в письменной форме по взаимному согласию Сторон, за исключением </w:t>
      </w:r>
      <w:proofErr w:type="gramStart"/>
      <w:r w:rsidRPr="00EB6AC8">
        <w:rPr>
          <w:rFonts w:ascii="Times New Roman" w:hAnsi="Times New Roman" w:cs="Times New Roman"/>
          <w:sz w:val="24"/>
          <w:szCs w:val="24"/>
        </w:rPr>
        <w:t>случаев</w:t>
      </w:r>
      <w:proofErr w:type="gramEnd"/>
      <w:r w:rsidRPr="00EB6AC8">
        <w:rPr>
          <w:rFonts w:ascii="Times New Roman" w:hAnsi="Times New Roman" w:cs="Times New Roman"/>
          <w:sz w:val="24"/>
          <w:szCs w:val="24"/>
        </w:rPr>
        <w:t xml:space="preserve"> предусмотренных договором.</w:t>
      </w:r>
    </w:p>
    <w:p w:rsidR="00187664" w:rsidRPr="00EB6AC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EB6AC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EB6AC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EB6AC8">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EB6AC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proofErr w:type="spellStart"/>
      <w:r w:rsidRPr="00EB6AC8">
        <w:rPr>
          <w:rFonts w:ascii="Times New Roman" w:hAnsi="Times New Roman" w:cs="Times New Roman"/>
          <w:sz w:val="24"/>
          <w:szCs w:val="24"/>
        </w:rPr>
        <w:t>Бенефициарная</w:t>
      </w:r>
      <w:proofErr w:type="spellEnd"/>
      <w:r w:rsidRPr="00EB6AC8">
        <w:rPr>
          <w:rFonts w:ascii="Times New Roman" w:hAnsi="Times New Roman" w:cs="Times New Roman"/>
          <w:sz w:val="24"/>
          <w:szCs w:val="24"/>
        </w:rPr>
        <w:t xml:space="preserve"> оговорка. </w:t>
      </w:r>
    </w:p>
    <w:p w:rsidR="00187664" w:rsidRPr="00EB6AC8" w:rsidRDefault="00415B3D" w:rsidP="00415B3D">
      <w:pPr>
        <w:pStyle w:val="ad"/>
        <w:tabs>
          <w:tab w:val="left" w:pos="0"/>
          <w:tab w:val="left" w:pos="1276"/>
        </w:tabs>
        <w:spacing w:after="0" w:line="240" w:lineRule="auto"/>
        <w:ind w:left="0" w:firstLine="567"/>
        <w:jc w:val="both"/>
        <w:rPr>
          <w:rStyle w:val="Barcode"/>
          <w:rFonts w:ascii="Times New Roman" w:hAnsi="Times New Roman"/>
          <w:sz w:val="24"/>
          <w:szCs w:val="24"/>
        </w:rPr>
      </w:pPr>
      <w:r>
        <w:rPr>
          <w:rStyle w:val="Barcode"/>
          <w:rFonts w:ascii="Times New Roman" w:hAnsi="Times New Roman"/>
          <w:sz w:val="24"/>
          <w:szCs w:val="24"/>
        </w:rPr>
        <w:t>14.4.1.</w:t>
      </w:r>
      <w:r>
        <w:rPr>
          <w:rStyle w:val="Barcode"/>
          <w:rFonts w:ascii="Times New Roman" w:hAnsi="Times New Roman"/>
          <w:sz w:val="24"/>
          <w:szCs w:val="24"/>
        </w:rPr>
        <w:tab/>
      </w:r>
      <w:r w:rsidR="00187664" w:rsidRPr="00EB6AC8">
        <w:rPr>
          <w:rStyle w:val="Barcode"/>
          <w:rFonts w:ascii="Times New Roman" w:hAnsi="Times New Roman"/>
          <w:sz w:val="24"/>
          <w:szCs w:val="24"/>
        </w:rPr>
        <w:t xml:space="preserve">В случае изменений в цепочке собственников Подрядчика, включая бенефициаров (в том числе конечных), и (или) в исполнительных </w:t>
      </w:r>
      <w:proofErr w:type="gramStart"/>
      <w:r>
        <w:rPr>
          <w:rStyle w:val="Barcode"/>
          <w:rFonts w:ascii="Times New Roman" w:hAnsi="Times New Roman"/>
          <w:sz w:val="24"/>
          <w:szCs w:val="24"/>
        </w:rPr>
        <w:t>органах  Подрядчика</w:t>
      </w:r>
      <w:proofErr w:type="gramEnd"/>
      <w:r>
        <w:rPr>
          <w:rStyle w:val="Barcode"/>
          <w:rFonts w:ascii="Times New Roman" w:hAnsi="Times New Roman"/>
          <w:sz w:val="24"/>
          <w:szCs w:val="24"/>
        </w:rPr>
        <w:t xml:space="preserve">, Подрядчик </w:t>
      </w:r>
      <w:r w:rsidR="00187664" w:rsidRPr="00EB6AC8">
        <w:rPr>
          <w:rStyle w:val="Barcode"/>
          <w:rFonts w:ascii="Times New Roman" w:hAnsi="Times New Roman"/>
          <w:sz w:val="24"/>
          <w:szCs w:val="24"/>
        </w:rPr>
        <w:t>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sidR="00777481" w:rsidRPr="002C0F68">
        <w:rPr>
          <w:rStyle w:val="Barcode"/>
          <w:rFonts w:ascii="Times New Roman" w:hAnsi="Times New Roman"/>
          <w:sz w:val="2"/>
          <w:szCs w:val="2"/>
        </w:rPr>
        <w:t xml:space="preserve"> </w:t>
      </w:r>
      <w:r w:rsidR="00777481" w:rsidRPr="00EB6AC8">
        <w:rPr>
          <w:rStyle w:val="Barcode"/>
          <w:rFonts w:ascii="Times New Roman" w:hAnsi="Times New Roman"/>
          <w:sz w:val="24"/>
          <w:szCs w:val="24"/>
        </w:rPr>
        <w:t>8</w:t>
      </w:r>
      <w:r w:rsidR="00187664" w:rsidRPr="00EB6AC8">
        <w:rPr>
          <w:rStyle w:val="Barcode"/>
          <w:rFonts w:ascii="Times New Roman" w:hAnsi="Times New Roman"/>
          <w:sz w:val="24"/>
          <w:szCs w:val="24"/>
        </w:rPr>
        <w:t xml:space="preserve"> к настоящему Договору, с подтверждением соответствующими документами. Информация направляется</w:t>
      </w:r>
      <w:r w:rsidR="00777481" w:rsidRPr="00EB6AC8">
        <w:rPr>
          <w:rStyle w:val="Barcode"/>
          <w:rFonts w:ascii="Times New Roman" w:hAnsi="Times New Roman"/>
          <w:sz w:val="24"/>
          <w:szCs w:val="24"/>
        </w:rPr>
        <w:t xml:space="preserve"> на адрес электронной почты  Малафеев</w:t>
      </w:r>
      <w:r w:rsidR="00C81C29" w:rsidRPr="00823407">
        <w:rPr>
          <w:rStyle w:val="Barcode"/>
          <w:rFonts w:ascii="Times New Roman" w:hAnsi="Times New Roman"/>
          <w:sz w:val="24"/>
          <w:szCs w:val="24"/>
        </w:rPr>
        <w:t>а</w:t>
      </w:r>
      <w:r w:rsidR="00777481" w:rsidRPr="00EB6AC8">
        <w:rPr>
          <w:rStyle w:val="Barcode"/>
          <w:rFonts w:ascii="Times New Roman" w:hAnsi="Times New Roman"/>
          <w:sz w:val="24"/>
          <w:szCs w:val="24"/>
        </w:rPr>
        <w:t xml:space="preserve"> </w:t>
      </w:r>
      <w:proofErr w:type="spellStart"/>
      <w:r w:rsidR="00777481" w:rsidRPr="00EB6AC8">
        <w:rPr>
          <w:rStyle w:val="Barcode"/>
          <w:rFonts w:ascii="Times New Roman" w:hAnsi="Times New Roman"/>
          <w:sz w:val="24"/>
          <w:szCs w:val="24"/>
        </w:rPr>
        <w:t>Алексей</w:t>
      </w:r>
      <w:r w:rsidR="00C81C29" w:rsidRPr="00823407">
        <w:rPr>
          <w:rStyle w:val="Barcode"/>
          <w:rFonts w:ascii="Times New Roman" w:hAnsi="Times New Roman"/>
          <w:sz w:val="24"/>
          <w:szCs w:val="24"/>
        </w:rPr>
        <w:t>я</w:t>
      </w:r>
      <w:proofErr w:type="spellEnd"/>
      <w:r w:rsidR="00777481" w:rsidRPr="00EB6AC8">
        <w:rPr>
          <w:rStyle w:val="Barcode"/>
          <w:rFonts w:ascii="Times New Roman" w:hAnsi="Times New Roman"/>
          <w:sz w:val="24"/>
          <w:szCs w:val="24"/>
        </w:rPr>
        <w:t xml:space="preserve"> </w:t>
      </w:r>
      <w:hyperlink r:id="rId17" w:history="1">
        <w:r w:rsidR="00130608" w:rsidRPr="00B14308">
          <w:rPr>
            <w:rStyle w:val="af0"/>
            <w:rFonts w:ascii="Times New Roman" w:hAnsi="Times New Roman"/>
            <w:sz w:val="24"/>
            <w:szCs w:val="24"/>
            <w:shd w:val="clear" w:color="auto" w:fill="FFFFFF"/>
          </w:rPr>
          <w:t>Malafeyev.AV@tgc1.ru</w:t>
        </w:r>
      </w:hyperlink>
      <w:r w:rsidR="00130608">
        <w:rPr>
          <w:rStyle w:val="Barcode"/>
          <w:rFonts w:ascii="Times New Roman" w:hAnsi="Times New Roman"/>
          <w:sz w:val="24"/>
          <w:szCs w:val="24"/>
        </w:rPr>
        <w:t>,</w:t>
      </w:r>
      <w:r w:rsidR="00187664" w:rsidRPr="00EB6AC8">
        <w:rPr>
          <w:rFonts w:ascii="Times New Roman" w:hAnsi="Times New Roman"/>
          <w:sz w:val="24"/>
          <w:szCs w:val="24"/>
        </w:rPr>
        <w:t xml:space="preserve"> </w:t>
      </w:r>
      <w:r w:rsidR="00187664" w:rsidRPr="00EB6AC8">
        <w:rPr>
          <w:rStyle w:val="Barcode"/>
          <w:rFonts w:ascii="Times New Roman" w:hAnsi="Times New Roman"/>
          <w:sz w:val="24"/>
          <w:szCs w:val="24"/>
        </w:rPr>
        <w:t>с последующим направлением оригиналов средствами почтовой связи.</w:t>
      </w:r>
    </w:p>
    <w:p w:rsidR="00187664" w:rsidRPr="00EB6AC8" w:rsidRDefault="00187664" w:rsidP="00F71370">
      <w:pPr>
        <w:pStyle w:val="ad"/>
        <w:spacing w:after="0" w:line="240" w:lineRule="auto"/>
        <w:ind w:left="0" w:firstLine="567"/>
        <w:jc w:val="both"/>
        <w:rPr>
          <w:rStyle w:val="Barcode"/>
          <w:rFonts w:ascii="Times New Roman" w:hAnsi="Times New Roman"/>
          <w:sz w:val="24"/>
          <w:szCs w:val="24"/>
        </w:rPr>
      </w:pPr>
      <w:r w:rsidRPr="00EB6AC8">
        <w:rPr>
          <w:rStyle w:val="Barcode"/>
          <w:rFonts w:ascii="Times New Roman" w:hAnsi="Times New Roman"/>
          <w:sz w:val="24"/>
          <w:szCs w:val="24"/>
        </w:rPr>
        <w:t xml:space="preserve">14.4.2. </w:t>
      </w:r>
      <w:proofErr w:type="gramStart"/>
      <w:r w:rsidRPr="00EB6AC8">
        <w:rPr>
          <w:rStyle w:val="Barcode"/>
          <w:rFonts w:ascii="Times New Roman" w:hAnsi="Times New Roman"/>
          <w:sz w:val="24"/>
          <w:szCs w:val="24"/>
        </w:rPr>
        <w:t>Заказчик  вправе</w:t>
      </w:r>
      <w:proofErr w:type="gramEnd"/>
      <w:r w:rsidRPr="00EB6AC8">
        <w:rPr>
          <w:rStyle w:val="Barcode"/>
          <w:rFonts w:ascii="Times New Roman" w:hAnsi="Times New Roman"/>
          <w:sz w:val="24"/>
          <w:szCs w:val="24"/>
        </w:rPr>
        <w:t xml:space="preserve">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w:t>
      </w:r>
      <w:proofErr w:type="gramStart"/>
      <w:r w:rsidRPr="00EB6AC8">
        <w:rPr>
          <w:rStyle w:val="Barcode"/>
          <w:rFonts w:ascii="Times New Roman" w:hAnsi="Times New Roman"/>
          <w:sz w:val="24"/>
          <w:szCs w:val="24"/>
        </w:rPr>
        <w:t>Заказчика  об</w:t>
      </w:r>
      <w:proofErr w:type="gramEnd"/>
      <w:r w:rsidRPr="00EB6AC8">
        <w:rPr>
          <w:rStyle w:val="Barcode"/>
          <w:rFonts w:ascii="Times New Roman" w:hAnsi="Times New Roman"/>
          <w:sz w:val="24"/>
          <w:szCs w:val="24"/>
        </w:rPr>
        <w:t xml:space="preserve"> отказе от исполнения договора или с иной даты, указанной в таком уведомлении.</w:t>
      </w:r>
    </w:p>
    <w:p w:rsidR="00187664" w:rsidRPr="00EB6AC8" w:rsidRDefault="00187664" w:rsidP="00415B3D">
      <w:pPr>
        <w:pStyle w:val="ConsPlusNonformat"/>
        <w:widowControl/>
        <w:numPr>
          <w:ilvl w:val="1"/>
          <w:numId w:val="16"/>
        </w:numPr>
        <w:tabs>
          <w:tab w:val="left" w:pos="1134"/>
        </w:tabs>
        <w:ind w:left="0" w:firstLine="567"/>
        <w:jc w:val="both"/>
        <w:rPr>
          <w:rFonts w:ascii="Times New Roman" w:hAnsi="Times New Roman" w:cs="Times New Roman"/>
          <w:sz w:val="24"/>
          <w:szCs w:val="24"/>
        </w:rPr>
      </w:pPr>
      <w:r w:rsidRPr="00EB6AC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993D7F" w:rsidRPr="00EB6AC8" w:rsidRDefault="000603F5" w:rsidP="00415B3D">
      <w:pPr>
        <w:pStyle w:val="ConsPlusNonformat"/>
        <w:tabs>
          <w:tab w:val="left" w:pos="1134"/>
        </w:tabs>
        <w:ind w:firstLine="567"/>
        <w:jc w:val="both"/>
        <w:rPr>
          <w:rFonts w:ascii="Times New Roman" w:hAnsi="Times New Roman" w:cs="Times New Roman"/>
          <w:iCs/>
          <w:sz w:val="24"/>
          <w:szCs w:val="24"/>
        </w:rPr>
      </w:pPr>
      <w:r>
        <w:rPr>
          <w:rFonts w:ascii="Times New Roman" w:hAnsi="Times New Roman" w:cs="Times New Roman"/>
          <w:iCs/>
          <w:sz w:val="24"/>
          <w:szCs w:val="24"/>
        </w:rPr>
        <w:t xml:space="preserve">14.6. </w:t>
      </w:r>
      <w:r w:rsidR="00187664" w:rsidRPr="00EB6AC8">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187664" w:rsidRPr="00EB6AC8" w:rsidRDefault="00993D7F" w:rsidP="00F71370">
      <w:pPr>
        <w:pStyle w:val="ConsPlusNonformat"/>
        <w:ind w:firstLine="567"/>
        <w:jc w:val="both"/>
        <w:rPr>
          <w:rFonts w:ascii="Times New Roman" w:hAnsi="Times New Roman" w:cs="Times New Roman"/>
          <w:sz w:val="24"/>
          <w:szCs w:val="24"/>
        </w:rPr>
      </w:pPr>
      <w:r w:rsidRPr="00EB6AC8">
        <w:rPr>
          <w:rFonts w:ascii="Times New Roman" w:hAnsi="Times New Roman" w:cs="Times New Roman"/>
          <w:iCs/>
          <w:sz w:val="24"/>
          <w:szCs w:val="24"/>
        </w:rPr>
        <w:t>Любые изменения, касающиеся условий договора, должны быть оформлены путем подписания дополнительного соглашения.</w:t>
      </w:r>
      <w:r w:rsidR="00187664" w:rsidRPr="00EB6AC8">
        <w:rPr>
          <w:rFonts w:ascii="Times New Roman" w:hAnsi="Times New Roman" w:cs="Times New Roman"/>
          <w:iCs/>
          <w:sz w:val="24"/>
          <w:szCs w:val="24"/>
        </w:rPr>
        <w:t xml:space="preserve"> </w:t>
      </w:r>
    </w:p>
    <w:p w:rsidR="00187664" w:rsidRPr="00EB6AC8" w:rsidRDefault="000603F5" w:rsidP="00F71370">
      <w:pPr>
        <w:ind w:firstLine="567"/>
        <w:rPr>
          <w:sz w:val="24"/>
          <w:szCs w:val="24"/>
        </w:rPr>
      </w:pPr>
      <w:r>
        <w:rPr>
          <w:sz w:val="24"/>
          <w:szCs w:val="24"/>
        </w:rPr>
        <w:t xml:space="preserve">14.7. </w:t>
      </w:r>
      <w:r w:rsidR="00187664" w:rsidRPr="00EB6AC8">
        <w:rPr>
          <w:sz w:val="24"/>
          <w:szCs w:val="24"/>
        </w:rPr>
        <w:t>Ни одна из Сторон не вправе уступить право (требование) по настоящему договору третьим лицам без согласия другой Стороны.</w:t>
      </w:r>
    </w:p>
    <w:p w:rsidR="00187664" w:rsidRPr="00EB6AC8" w:rsidRDefault="000603F5" w:rsidP="00F71370">
      <w:pPr>
        <w:pStyle w:val="ConsPlusNonformat"/>
        <w:widowControl/>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 xml:space="preserve">14.8. </w:t>
      </w:r>
      <w:r w:rsidR="00187664" w:rsidRPr="00EB6AC8">
        <w:rPr>
          <w:rFonts w:ascii="Times New Roman" w:hAnsi="Times New Roman" w:cs="Times New Roman"/>
          <w:sz w:val="24"/>
          <w:szCs w:val="24"/>
        </w:rPr>
        <w:t xml:space="preserve">Все приложения, </w:t>
      </w:r>
      <w:proofErr w:type="gramStart"/>
      <w:r w:rsidR="00187664" w:rsidRPr="00EB6AC8">
        <w:rPr>
          <w:rFonts w:ascii="Times New Roman" w:hAnsi="Times New Roman" w:cs="Times New Roman"/>
          <w:sz w:val="24"/>
          <w:szCs w:val="24"/>
        </w:rPr>
        <w:t>поименованные  в</w:t>
      </w:r>
      <w:proofErr w:type="gramEnd"/>
      <w:r w:rsidR="00187664" w:rsidRPr="00EB6AC8">
        <w:rPr>
          <w:rFonts w:ascii="Times New Roman" w:hAnsi="Times New Roman" w:cs="Times New Roman"/>
          <w:sz w:val="24"/>
          <w:szCs w:val="24"/>
        </w:rPr>
        <w:t xml:space="preserve"> настоящем Договоре, являются неотъемлемой его частью:  </w:t>
      </w:r>
    </w:p>
    <w:p w:rsidR="00187664" w:rsidRPr="00EB6AC8" w:rsidRDefault="00187664" w:rsidP="00187664">
      <w:pPr>
        <w:pStyle w:val="ConsPlusNonformat"/>
        <w:widowControl/>
        <w:ind w:firstLine="720"/>
        <w:jc w:val="both"/>
        <w:rPr>
          <w:rFonts w:ascii="Times New Roman" w:hAnsi="Times New Roman" w:cs="Times New Roman"/>
          <w:sz w:val="24"/>
          <w:szCs w:val="24"/>
        </w:rPr>
      </w:pPr>
    </w:p>
    <w:p w:rsidR="00187664" w:rsidRPr="00EB6AC8" w:rsidRDefault="00187664" w:rsidP="00187664">
      <w:pPr>
        <w:pStyle w:val="2"/>
        <w:rPr>
          <w:b/>
          <w:szCs w:val="24"/>
        </w:rPr>
      </w:pPr>
      <w:r w:rsidRPr="00EB6AC8">
        <w:rPr>
          <w:b/>
          <w:szCs w:val="24"/>
        </w:rPr>
        <w:t>ПРИЛОЖЕНИЯ:</w:t>
      </w:r>
    </w:p>
    <w:p w:rsidR="00187664" w:rsidRPr="00EB6AC8" w:rsidRDefault="00AE5E2E" w:rsidP="00AE5E2E">
      <w:pPr>
        <w:pStyle w:val="2"/>
        <w:spacing w:line="240" w:lineRule="atLeast"/>
        <w:jc w:val="both"/>
        <w:rPr>
          <w:szCs w:val="24"/>
        </w:rPr>
      </w:pPr>
      <w:r w:rsidRPr="00EB6AC8">
        <w:rPr>
          <w:szCs w:val="24"/>
        </w:rPr>
        <w:t xml:space="preserve">1. </w:t>
      </w:r>
      <w:r w:rsidR="00187664" w:rsidRPr="00EB6AC8">
        <w:rPr>
          <w:szCs w:val="24"/>
        </w:rPr>
        <w:t>Приложение № 1: Техническое задание.</w:t>
      </w:r>
    </w:p>
    <w:p w:rsidR="00187664" w:rsidRPr="00EB6AC8" w:rsidRDefault="00AE5E2E" w:rsidP="00AE5E2E">
      <w:pPr>
        <w:pStyle w:val="2"/>
        <w:spacing w:line="240" w:lineRule="atLeast"/>
        <w:jc w:val="both"/>
        <w:rPr>
          <w:szCs w:val="24"/>
        </w:rPr>
      </w:pPr>
      <w:r w:rsidRPr="00EB6AC8">
        <w:rPr>
          <w:szCs w:val="24"/>
        </w:rPr>
        <w:t xml:space="preserve">2. </w:t>
      </w:r>
      <w:r w:rsidR="00BB29D2">
        <w:rPr>
          <w:szCs w:val="24"/>
        </w:rPr>
        <w:t xml:space="preserve">Приложение № 2: </w:t>
      </w:r>
      <w:r w:rsidR="00A83E04" w:rsidRPr="00EB6AC8">
        <w:rPr>
          <w:szCs w:val="24"/>
        </w:rPr>
        <w:t>Спецификация.</w:t>
      </w:r>
    </w:p>
    <w:p w:rsidR="00187664" w:rsidRPr="00EB6AC8" w:rsidRDefault="00AE5E2E" w:rsidP="00AE5E2E">
      <w:pPr>
        <w:pStyle w:val="2"/>
        <w:spacing w:line="240" w:lineRule="atLeast"/>
        <w:jc w:val="both"/>
        <w:rPr>
          <w:szCs w:val="24"/>
        </w:rPr>
      </w:pPr>
      <w:r w:rsidRPr="00EB6AC8">
        <w:rPr>
          <w:szCs w:val="24"/>
        </w:rPr>
        <w:t xml:space="preserve">3. </w:t>
      </w:r>
      <w:r w:rsidR="00BB29D2">
        <w:rPr>
          <w:szCs w:val="24"/>
        </w:rPr>
        <w:t xml:space="preserve">Приложение № 3: </w:t>
      </w:r>
      <w:r w:rsidR="00187664" w:rsidRPr="00EB6AC8">
        <w:rPr>
          <w:szCs w:val="24"/>
        </w:rPr>
        <w:t>Смета.</w:t>
      </w:r>
    </w:p>
    <w:p w:rsidR="00187664" w:rsidRPr="00EB6AC8" w:rsidRDefault="00AE5E2E" w:rsidP="00777481">
      <w:pPr>
        <w:pStyle w:val="2"/>
        <w:spacing w:line="240" w:lineRule="atLeast"/>
        <w:jc w:val="both"/>
        <w:rPr>
          <w:szCs w:val="24"/>
        </w:rPr>
      </w:pPr>
      <w:r w:rsidRPr="00EB6AC8">
        <w:rPr>
          <w:szCs w:val="24"/>
        </w:rPr>
        <w:t xml:space="preserve">4. </w:t>
      </w:r>
      <w:r w:rsidR="00187664" w:rsidRPr="00EB6AC8">
        <w:rPr>
          <w:szCs w:val="24"/>
        </w:rPr>
        <w:t>Приложение № 4: Экологическая политика.</w:t>
      </w:r>
    </w:p>
    <w:p w:rsidR="00187664" w:rsidRPr="00EB6AC8" w:rsidRDefault="001D73B3" w:rsidP="00AE5E2E">
      <w:pPr>
        <w:pStyle w:val="2"/>
        <w:tabs>
          <w:tab w:val="left" w:pos="0"/>
        </w:tabs>
        <w:spacing w:line="240" w:lineRule="atLeast"/>
        <w:jc w:val="both"/>
        <w:rPr>
          <w:szCs w:val="24"/>
        </w:rPr>
      </w:pPr>
      <w:r w:rsidRPr="00EB6AC8">
        <w:rPr>
          <w:szCs w:val="24"/>
        </w:rPr>
        <w:t>5</w:t>
      </w:r>
      <w:r w:rsidR="00AE5E2E" w:rsidRPr="00EB6AC8">
        <w:rPr>
          <w:szCs w:val="24"/>
        </w:rPr>
        <w:t xml:space="preserve">. </w:t>
      </w:r>
      <w:r w:rsidR="00187664" w:rsidRPr="00EB6AC8">
        <w:rPr>
          <w:szCs w:val="24"/>
        </w:rPr>
        <w:t xml:space="preserve">Приложение № </w:t>
      </w:r>
      <w:proofErr w:type="gramStart"/>
      <w:r w:rsidR="00A83E04" w:rsidRPr="00EB6AC8">
        <w:rPr>
          <w:szCs w:val="24"/>
        </w:rPr>
        <w:t>5</w:t>
      </w:r>
      <w:r w:rsidR="00187664" w:rsidRPr="00EB6AC8">
        <w:rPr>
          <w:szCs w:val="24"/>
        </w:rPr>
        <w:t>:  Значимые</w:t>
      </w:r>
      <w:proofErr w:type="gramEnd"/>
      <w:r w:rsidR="00187664" w:rsidRPr="00EB6AC8">
        <w:rPr>
          <w:szCs w:val="24"/>
        </w:rPr>
        <w:t xml:space="preserve"> экологические аспекты.</w:t>
      </w:r>
    </w:p>
    <w:p w:rsidR="00187664" w:rsidRPr="00EB6AC8" w:rsidRDefault="001D73B3" w:rsidP="00AE5E2E">
      <w:pPr>
        <w:pStyle w:val="Heading70"/>
        <w:keepNext/>
        <w:keepLines/>
        <w:shd w:val="clear" w:color="auto" w:fill="auto"/>
        <w:tabs>
          <w:tab w:val="left" w:pos="0"/>
        </w:tabs>
        <w:spacing w:after="0" w:line="240" w:lineRule="atLeast"/>
        <w:ind w:right="700"/>
        <w:rPr>
          <w:rFonts w:ascii="Times New Roman" w:hAnsi="Times New Roman" w:cs="Times New Roman"/>
        </w:rPr>
      </w:pPr>
      <w:r w:rsidRPr="00EB6AC8">
        <w:rPr>
          <w:rFonts w:ascii="Times New Roman" w:hAnsi="Times New Roman" w:cs="Times New Roman"/>
        </w:rPr>
        <w:lastRenderedPageBreak/>
        <w:t>6</w:t>
      </w:r>
      <w:r w:rsidR="00AE5E2E" w:rsidRPr="00EB6AC8">
        <w:rPr>
          <w:rFonts w:ascii="Times New Roman" w:hAnsi="Times New Roman" w:cs="Times New Roman"/>
        </w:rPr>
        <w:t xml:space="preserve">. </w:t>
      </w:r>
      <w:r w:rsidRPr="00EB6AC8">
        <w:rPr>
          <w:rFonts w:ascii="Times New Roman" w:hAnsi="Times New Roman" w:cs="Times New Roman"/>
        </w:rPr>
        <w:t>Приложение № 6</w:t>
      </w:r>
      <w:r w:rsidR="00187664" w:rsidRPr="00EB6AC8">
        <w:rPr>
          <w:rFonts w:ascii="Times New Roman" w:hAnsi="Times New Roman" w:cs="Times New Roman"/>
        </w:rPr>
        <w:t>: Требования по охране труда, промышленной безопасности и охране окружающей среды.</w:t>
      </w:r>
    </w:p>
    <w:p w:rsidR="00187664" w:rsidRPr="00EB6AC8" w:rsidRDefault="001D73B3" w:rsidP="00AE5E2E">
      <w:pPr>
        <w:keepNext/>
        <w:keepLines/>
        <w:tabs>
          <w:tab w:val="left" w:pos="0"/>
        </w:tabs>
        <w:spacing w:line="240" w:lineRule="atLeast"/>
        <w:ind w:right="20"/>
        <w:rPr>
          <w:sz w:val="24"/>
          <w:szCs w:val="24"/>
        </w:rPr>
      </w:pPr>
      <w:r w:rsidRPr="00EB6AC8">
        <w:rPr>
          <w:sz w:val="24"/>
          <w:szCs w:val="24"/>
        </w:rPr>
        <w:t>7</w:t>
      </w:r>
      <w:r w:rsidR="00AE5E2E" w:rsidRPr="00EB6AC8">
        <w:rPr>
          <w:sz w:val="24"/>
          <w:szCs w:val="24"/>
        </w:rPr>
        <w:t xml:space="preserve">. </w:t>
      </w:r>
      <w:r w:rsidRPr="00EB6AC8">
        <w:rPr>
          <w:sz w:val="24"/>
          <w:szCs w:val="24"/>
        </w:rPr>
        <w:t xml:space="preserve">Приложение № </w:t>
      </w:r>
      <w:proofErr w:type="gramStart"/>
      <w:r w:rsidRPr="00EB6AC8">
        <w:rPr>
          <w:sz w:val="24"/>
          <w:szCs w:val="24"/>
        </w:rPr>
        <w:t>7</w:t>
      </w:r>
      <w:r w:rsidR="00BB29D2">
        <w:rPr>
          <w:sz w:val="24"/>
          <w:szCs w:val="24"/>
        </w:rPr>
        <w:t xml:space="preserve">: </w:t>
      </w:r>
      <w:r w:rsidR="00187664" w:rsidRPr="00EB6AC8">
        <w:rPr>
          <w:sz w:val="24"/>
          <w:szCs w:val="24"/>
        </w:rPr>
        <w:t xml:space="preserve"> Порядок</w:t>
      </w:r>
      <w:proofErr w:type="gramEnd"/>
      <w:r w:rsidR="00187664" w:rsidRPr="00EB6AC8">
        <w:rPr>
          <w:sz w:val="24"/>
          <w:szCs w:val="24"/>
        </w:rPr>
        <w:t xml:space="preserve">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187664" w:rsidRPr="00EB6AC8" w:rsidRDefault="001D73B3" w:rsidP="00AE5E2E">
      <w:pPr>
        <w:keepNext/>
        <w:keepLines/>
        <w:tabs>
          <w:tab w:val="left" w:pos="0"/>
        </w:tabs>
        <w:spacing w:line="240" w:lineRule="atLeast"/>
        <w:ind w:right="20"/>
        <w:rPr>
          <w:sz w:val="24"/>
          <w:szCs w:val="24"/>
        </w:rPr>
      </w:pPr>
      <w:r w:rsidRPr="00EB6AC8">
        <w:rPr>
          <w:sz w:val="24"/>
          <w:szCs w:val="24"/>
        </w:rPr>
        <w:t>8</w:t>
      </w:r>
      <w:r w:rsidR="00AE5E2E" w:rsidRPr="00EB6AC8">
        <w:rPr>
          <w:sz w:val="24"/>
          <w:szCs w:val="24"/>
        </w:rPr>
        <w:t xml:space="preserve">. </w:t>
      </w:r>
      <w:r w:rsidR="00187664" w:rsidRPr="00EB6AC8">
        <w:rPr>
          <w:sz w:val="24"/>
          <w:szCs w:val="24"/>
        </w:rPr>
        <w:t xml:space="preserve">Приложении № </w:t>
      </w:r>
      <w:r w:rsidRPr="00EB6AC8">
        <w:rPr>
          <w:sz w:val="24"/>
          <w:szCs w:val="24"/>
        </w:rPr>
        <w:t>8</w:t>
      </w:r>
      <w:r w:rsidR="00187664" w:rsidRPr="00EB6AC8">
        <w:rPr>
          <w:sz w:val="24"/>
          <w:szCs w:val="24"/>
        </w:rPr>
        <w:t xml:space="preserve">: Форма «Сведения об изменении информации о цепочке собственников, </w:t>
      </w:r>
      <w:proofErr w:type="gramStart"/>
      <w:r w:rsidR="00187664" w:rsidRPr="00EB6AC8">
        <w:rPr>
          <w:sz w:val="24"/>
          <w:szCs w:val="24"/>
        </w:rPr>
        <w:t>включая  бенефициаров</w:t>
      </w:r>
      <w:proofErr w:type="gramEnd"/>
      <w:r w:rsidR="00187664" w:rsidRPr="00EB6AC8">
        <w:rPr>
          <w:sz w:val="24"/>
          <w:szCs w:val="24"/>
        </w:rPr>
        <w:t xml:space="preserve"> (в том числе конечных)</w:t>
      </w:r>
      <w:r w:rsidR="00E9323E">
        <w:rPr>
          <w:sz w:val="24"/>
          <w:szCs w:val="24"/>
        </w:rPr>
        <w:t>.</w:t>
      </w:r>
    </w:p>
    <w:p w:rsidR="00BD6D2F" w:rsidRPr="00EB6AC8" w:rsidRDefault="001D73B3" w:rsidP="00AE5E2E">
      <w:pPr>
        <w:keepNext/>
        <w:keepLines/>
        <w:tabs>
          <w:tab w:val="left" w:pos="0"/>
        </w:tabs>
        <w:spacing w:line="240" w:lineRule="atLeast"/>
        <w:ind w:right="20"/>
        <w:rPr>
          <w:sz w:val="24"/>
          <w:szCs w:val="24"/>
        </w:rPr>
      </w:pPr>
      <w:r w:rsidRPr="00EB6AC8">
        <w:rPr>
          <w:sz w:val="24"/>
          <w:szCs w:val="24"/>
        </w:rPr>
        <w:t>9</w:t>
      </w:r>
      <w:r w:rsidR="00AE5E2E" w:rsidRPr="00EB6AC8">
        <w:rPr>
          <w:sz w:val="24"/>
          <w:szCs w:val="24"/>
        </w:rPr>
        <w:t xml:space="preserve">. </w:t>
      </w:r>
      <w:r w:rsidR="00C934CC" w:rsidRPr="00EB6AC8">
        <w:rPr>
          <w:sz w:val="24"/>
          <w:szCs w:val="24"/>
        </w:rPr>
        <w:t>Приложение №</w:t>
      </w:r>
      <w:r w:rsidRPr="00EB6AC8">
        <w:rPr>
          <w:sz w:val="24"/>
          <w:szCs w:val="24"/>
        </w:rPr>
        <w:t xml:space="preserve"> 9</w:t>
      </w:r>
      <w:r w:rsidR="00C934CC" w:rsidRPr="00EB6AC8">
        <w:rPr>
          <w:sz w:val="24"/>
          <w:szCs w:val="24"/>
        </w:rPr>
        <w:t>:</w:t>
      </w:r>
      <w:r w:rsidR="00BD6D2F" w:rsidRPr="00EB6AC8">
        <w:rPr>
          <w:sz w:val="24"/>
          <w:szCs w:val="24"/>
        </w:rPr>
        <w:t xml:space="preserve"> Соглашение о предоставлении сведений.</w:t>
      </w:r>
    </w:p>
    <w:p w:rsidR="00C72A96" w:rsidRDefault="00AE5E2E" w:rsidP="00AE5E2E">
      <w:pPr>
        <w:keepNext/>
        <w:keepLines/>
        <w:tabs>
          <w:tab w:val="left" w:pos="0"/>
        </w:tabs>
        <w:spacing w:line="240" w:lineRule="atLeast"/>
        <w:ind w:right="20"/>
        <w:rPr>
          <w:sz w:val="24"/>
          <w:szCs w:val="24"/>
        </w:rPr>
      </w:pPr>
      <w:r w:rsidRPr="00EB6AC8">
        <w:rPr>
          <w:sz w:val="24"/>
          <w:szCs w:val="24"/>
        </w:rPr>
        <w:t>1</w:t>
      </w:r>
      <w:r w:rsidR="001D73B3" w:rsidRPr="00EB6AC8">
        <w:rPr>
          <w:sz w:val="24"/>
          <w:szCs w:val="24"/>
        </w:rPr>
        <w:t>0</w:t>
      </w:r>
      <w:r w:rsidRPr="00EB6AC8">
        <w:rPr>
          <w:sz w:val="24"/>
          <w:szCs w:val="24"/>
        </w:rPr>
        <w:t xml:space="preserve">. </w:t>
      </w:r>
      <w:r w:rsidR="00C72A96" w:rsidRPr="00EB6AC8">
        <w:rPr>
          <w:sz w:val="24"/>
          <w:szCs w:val="24"/>
        </w:rPr>
        <w:t>Приложение №</w:t>
      </w:r>
      <w:r w:rsidR="001D73B3" w:rsidRPr="00EB6AC8">
        <w:rPr>
          <w:sz w:val="24"/>
          <w:szCs w:val="24"/>
        </w:rPr>
        <w:t xml:space="preserve"> </w:t>
      </w:r>
      <w:r w:rsidR="00C72A96" w:rsidRPr="00EB6AC8">
        <w:rPr>
          <w:sz w:val="24"/>
          <w:szCs w:val="24"/>
        </w:rPr>
        <w:t>1</w:t>
      </w:r>
      <w:r w:rsidR="001D73B3" w:rsidRPr="00EB6AC8">
        <w:rPr>
          <w:sz w:val="24"/>
          <w:szCs w:val="24"/>
        </w:rPr>
        <w:t>0</w:t>
      </w:r>
      <w:r w:rsidR="00C72A96" w:rsidRPr="00EB6AC8">
        <w:rPr>
          <w:sz w:val="24"/>
          <w:szCs w:val="24"/>
        </w:rPr>
        <w:t>: Заверения сторон.</w:t>
      </w:r>
    </w:p>
    <w:p w:rsidR="00187664" w:rsidRPr="00EB6AC8" w:rsidRDefault="00187664" w:rsidP="00187664">
      <w:pPr>
        <w:keepNext/>
        <w:keepLines/>
        <w:ind w:left="20" w:right="20"/>
        <w:rPr>
          <w:sz w:val="24"/>
          <w:szCs w:val="24"/>
        </w:rPr>
      </w:pPr>
    </w:p>
    <w:p w:rsidR="00187664" w:rsidRPr="00EB6AC8" w:rsidRDefault="00187664" w:rsidP="00187664">
      <w:pPr>
        <w:jc w:val="both"/>
        <w:rPr>
          <w:sz w:val="24"/>
          <w:szCs w:val="24"/>
        </w:rPr>
      </w:pPr>
      <w:r w:rsidRPr="00EB6AC8">
        <w:rPr>
          <w:sz w:val="24"/>
          <w:szCs w:val="24"/>
        </w:rPr>
        <w:t xml:space="preserve">Примечание: Условия договора, выделенные курсивом, являются примерными. Остальные условия договора являются типовыми и не подлежат изменению. </w:t>
      </w:r>
    </w:p>
    <w:p w:rsidR="00187664" w:rsidRPr="00EB6AC8" w:rsidRDefault="00187664" w:rsidP="00187664">
      <w:pPr>
        <w:keepNext/>
        <w:keepLines/>
        <w:ind w:left="20" w:right="20"/>
        <w:rPr>
          <w:sz w:val="24"/>
          <w:szCs w:val="24"/>
        </w:rPr>
      </w:pPr>
    </w:p>
    <w:p w:rsidR="00187664" w:rsidRPr="00EB6AC8" w:rsidRDefault="00187664" w:rsidP="0041401A">
      <w:pPr>
        <w:spacing w:after="160"/>
        <w:jc w:val="center"/>
        <w:rPr>
          <w:b/>
          <w:sz w:val="24"/>
          <w:szCs w:val="24"/>
        </w:rPr>
      </w:pPr>
      <w:r w:rsidRPr="00EB6AC8">
        <w:rPr>
          <w:b/>
          <w:sz w:val="24"/>
          <w:szCs w:val="24"/>
        </w:rPr>
        <w:t>15. РЕКВИЗИТЫ И АДРЕСА СТОРОН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8"/>
        <w:gridCol w:w="5128"/>
      </w:tblGrid>
      <w:tr w:rsidR="00187664" w:rsidRPr="00EB6AC8" w:rsidTr="006E4544">
        <w:tc>
          <w:tcPr>
            <w:tcW w:w="4648" w:type="dxa"/>
            <w:tcBorders>
              <w:top w:val="single" w:sz="4" w:space="0" w:color="auto"/>
              <w:left w:val="single" w:sz="4" w:space="0" w:color="auto"/>
              <w:bottom w:val="single" w:sz="4" w:space="0" w:color="auto"/>
              <w:right w:val="single" w:sz="4" w:space="0" w:color="auto"/>
            </w:tcBorders>
            <w:hideMark/>
          </w:tcPr>
          <w:p w:rsidR="00187664" w:rsidRPr="00EB6AC8" w:rsidRDefault="00187664" w:rsidP="001C0052">
            <w:pPr>
              <w:spacing w:before="40" w:after="40"/>
              <w:jc w:val="both"/>
              <w:rPr>
                <w:b/>
                <w:sz w:val="24"/>
                <w:szCs w:val="24"/>
              </w:rPr>
            </w:pPr>
            <w:r w:rsidRPr="00EB6AC8">
              <w:rPr>
                <w:b/>
                <w:sz w:val="24"/>
                <w:szCs w:val="24"/>
              </w:rPr>
              <w:t xml:space="preserve">Заказчик: </w:t>
            </w:r>
            <w:r w:rsidR="001C0052" w:rsidRPr="001C0052">
              <w:rPr>
                <w:b/>
                <w:color w:val="000000"/>
                <w:sz w:val="24"/>
                <w:szCs w:val="24"/>
              </w:rPr>
              <w:t>ПАО «ТГК-1»</w:t>
            </w:r>
          </w:p>
        </w:tc>
        <w:tc>
          <w:tcPr>
            <w:tcW w:w="5128" w:type="dxa"/>
            <w:tcBorders>
              <w:top w:val="single" w:sz="4" w:space="0" w:color="auto"/>
              <w:left w:val="single" w:sz="4" w:space="0" w:color="auto"/>
              <w:bottom w:val="single" w:sz="4" w:space="0" w:color="auto"/>
              <w:right w:val="single" w:sz="4" w:space="0" w:color="auto"/>
            </w:tcBorders>
            <w:hideMark/>
          </w:tcPr>
          <w:p w:rsidR="00187664" w:rsidRPr="00EB6AC8" w:rsidRDefault="00187664" w:rsidP="001C0052">
            <w:pPr>
              <w:spacing w:before="40" w:after="40"/>
              <w:rPr>
                <w:b/>
                <w:sz w:val="24"/>
                <w:szCs w:val="24"/>
              </w:rPr>
            </w:pPr>
            <w:r w:rsidRPr="00EB6AC8">
              <w:rPr>
                <w:b/>
                <w:sz w:val="24"/>
                <w:szCs w:val="24"/>
              </w:rPr>
              <w:t xml:space="preserve">Подрядчик: </w:t>
            </w:r>
          </w:p>
        </w:tc>
      </w:tr>
      <w:tr w:rsidR="00187664" w:rsidRPr="00EB6AC8" w:rsidTr="006E4544">
        <w:tc>
          <w:tcPr>
            <w:tcW w:w="4648" w:type="dxa"/>
            <w:tcBorders>
              <w:top w:val="single" w:sz="4" w:space="0" w:color="auto"/>
              <w:left w:val="single" w:sz="4" w:space="0" w:color="auto"/>
              <w:bottom w:val="single" w:sz="4" w:space="0" w:color="auto"/>
              <w:right w:val="single" w:sz="4" w:space="0" w:color="auto"/>
            </w:tcBorders>
            <w:hideMark/>
          </w:tcPr>
          <w:p w:rsidR="001C0052" w:rsidRPr="001C0052" w:rsidRDefault="001C0052" w:rsidP="001C0052">
            <w:pPr>
              <w:spacing w:before="40"/>
              <w:rPr>
                <w:sz w:val="24"/>
                <w:szCs w:val="24"/>
              </w:rPr>
            </w:pPr>
            <w:r w:rsidRPr="001C0052">
              <w:rPr>
                <w:sz w:val="24"/>
                <w:szCs w:val="24"/>
              </w:rPr>
              <w:t>ОГРН 1057810153400</w:t>
            </w:r>
          </w:p>
          <w:p w:rsidR="001C0052" w:rsidRPr="001C0052" w:rsidRDefault="001C0052" w:rsidP="001C0052">
            <w:pPr>
              <w:rPr>
                <w:color w:val="000000"/>
                <w:sz w:val="24"/>
                <w:szCs w:val="24"/>
              </w:rPr>
            </w:pPr>
            <w:r w:rsidRPr="001C0052">
              <w:rPr>
                <w:color w:val="000000"/>
                <w:sz w:val="24"/>
                <w:szCs w:val="24"/>
              </w:rPr>
              <w:t>ИНН 7841312071</w:t>
            </w:r>
          </w:p>
          <w:p w:rsidR="001C0052" w:rsidRPr="001C0052" w:rsidRDefault="001C0052" w:rsidP="001C0052">
            <w:pPr>
              <w:spacing w:after="60"/>
              <w:rPr>
                <w:color w:val="000000"/>
                <w:sz w:val="24"/>
                <w:szCs w:val="24"/>
              </w:rPr>
            </w:pPr>
            <w:r w:rsidRPr="001C0052">
              <w:rPr>
                <w:color w:val="000000"/>
                <w:sz w:val="24"/>
                <w:szCs w:val="24"/>
              </w:rPr>
              <w:t>КПП 780501001</w:t>
            </w:r>
          </w:p>
          <w:p w:rsidR="001C0052" w:rsidRPr="001C0052" w:rsidRDefault="001C0052" w:rsidP="001C0052">
            <w:pPr>
              <w:spacing w:after="60"/>
              <w:rPr>
                <w:color w:val="000000"/>
                <w:sz w:val="24"/>
                <w:szCs w:val="24"/>
              </w:rPr>
            </w:pPr>
            <w:r w:rsidRPr="001C0052">
              <w:rPr>
                <w:color w:val="000000"/>
                <w:sz w:val="24"/>
                <w:szCs w:val="24"/>
              </w:rPr>
              <w:t xml:space="preserve">Юридический адрес: Российская Федерация, </w:t>
            </w:r>
            <w:r w:rsidR="00C10497" w:rsidRPr="001C0052">
              <w:rPr>
                <w:color w:val="000000"/>
                <w:sz w:val="24"/>
                <w:szCs w:val="24"/>
              </w:rPr>
              <w:t>198188,</w:t>
            </w:r>
            <w:r w:rsidR="00C10497">
              <w:rPr>
                <w:color w:val="000000"/>
                <w:sz w:val="24"/>
                <w:szCs w:val="24"/>
              </w:rPr>
              <w:t xml:space="preserve"> </w:t>
            </w:r>
            <w:r w:rsidRPr="001C0052">
              <w:rPr>
                <w:color w:val="000000"/>
                <w:sz w:val="24"/>
                <w:szCs w:val="24"/>
              </w:rPr>
              <w:t>г.</w:t>
            </w:r>
            <w:r w:rsidRPr="00C10497">
              <w:rPr>
                <w:color w:val="000000"/>
                <w:sz w:val="6"/>
                <w:szCs w:val="6"/>
              </w:rPr>
              <w:t xml:space="preserve"> </w:t>
            </w:r>
            <w:r w:rsidRPr="001C0052">
              <w:rPr>
                <w:color w:val="000000"/>
                <w:sz w:val="24"/>
                <w:szCs w:val="24"/>
              </w:rPr>
              <w:t xml:space="preserve">Санкт-Петербург, ул. Броневая, д. 6, лит. Б </w:t>
            </w:r>
          </w:p>
          <w:p w:rsidR="00C10497" w:rsidRDefault="001C0052" w:rsidP="001C0052">
            <w:pPr>
              <w:rPr>
                <w:color w:val="000000"/>
                <w:sz w:val="24"/>
                <w:szCs w:val="24"/>
              </w:rPr>
            </w:pPr>
            <w:r w:rsidRPr="00EB6AC8">
              <w:rPr>
                <w:sz w:val="24"/>
                <w:szCs w:val="24"/>
              </w:rPr>
              <w:t>Фактический адрес:</w:t>
            </w:r>
            <w:r w:rsidRPr="001C0052">
              <w:rPr>
                <w:color w:val="000000"/>
                <w:sz w:val="24"/>
                <w:szCs w:val="24"/>
              </w:rPr>
              <w:t xml:space="preserve"> 197198, г. Санкт-Петербург, БЦ </w:t>
            </w:r>
            <w:r w:rsidRPr="001C0052">
              <w:rPr>
                <w:color w:val="000000" w:themeColor="text1"/>
                <w:sz w:val="24"/>
                <w:szCs w:val="24"/>
              </w:rPr>
              <w:t>«Арена Холл»</w:t>
            </w:r>
            <w:r w:rsidRPr="001C0052">
              <w:rPr>
                <w:color w:val="000000"/>
                <w:sz w:val="24"/>
                <w:szCs w:val="24"/>
              </w:rPr>
              <w:t xml:space="preserve">, </w:t>
            </w:r>
          </w:p>
          <w:p w:rsidR="001C0052" w:rsidRDefault="001C0052" w:rsidP="001C0052">
            <w:pPr>
              <w:rPr>
                <w:color w:val="000000"/>
                <w:sz w:val="24"/>
                <w:szCs w:val="24"/>
              </w:rPr>
            </w:pPr>
            <w:r w:rsidRPr="001C0052">
              <w:rPr>
                <w:color w:val="000000"/>
                <w:sz w:val="24"/>
                <w:szCs w:val="24"/>
              </w:rPr>
              <w:t>ул. Добролюбова</w:t>
            </w:r>
            <w:r w:rsidR="00C10497">
              <w:rPr>
                <w:color w:val="000000"/>
                <w:sz w:val="24"/>
                <w:szCs w:val="24"/>
              </w:rPr>
              <w:t>,</w:t>
            </w:r>
            <w:r w:rsidRPr="001C0052">
              <w:rPr>
                <w:color w:val="000000"/>
                <w:sz w:val="24"/>
                <w:szCs w:val="24"/>
              </w:rPr>
              <w:t xml:space="preserve"> д.</w:t>
            </w:r>
            <w:r w:rsidRPr="00C10497">
              <w:rPr>
                <w:color w:val="000000"/>
                <w:sz w:val="10"/>
                <w:szCs w:val="10"/>
              </w:rPr>
              <w:t xml:space="preserve"> </w:t>
            </w:r>
            <w:r w:rsidRPr="001C0052">
              <w:rPr>
                <w:color w:val="000000"/>
                <w:sz w:val="24"/>
                <w:szCs w:val="24"/>
              </w:rPr>
              <w:t>16, корпус 2, лит. А</w:t>
            </w:r>
          </w:p>
          <w:p w:rsidR="001C0052" w:rsidRPr="001C0052" w:rsidRDefault="001C0052" w:rsidP="001C0052">
            <w:pPr>
              <w:rPr>
                <w:color w:val="000000"/>
                <w:sz w:val="24"/>
                <w:szCs w:val="24"/>
              </w:rPr>
            </w:pPr>
            <w:r w:rsidRPr="001C0052">
              <w:rPr>
                <w:color w:val="000000"/>
                <w:sz w:val="24"/>
                <w:szCs w:val="24"/>
              </w:rPr>
              <w:t>тел./факс</w:t>
            </w:r>
            <w:r>
              <w:rPr>
                <w:color w:val="000000"/>
                <w:sz w:val="24"/>
                <w:szCs w:val="24"/>
              </w:rPr>
              <w:t xml:space="preserve"> </w:t>
            </w:r>
            <w:r w:rsidRPr="001C0052">
              <w:rPr>
                <w:color w:val="000000"/>
                <w:sz w:val="24"/>
                <w:szCs w:val="24"/>
              </w:rPr>
              <w:t>7</w:t>
            </w:r>
            <w:r>
              <w:rPr>
                <w:color w:val="000000"/>
                <w:sz w:val="24"/>
                <w:szCs w:val="24"/>
              </w:rPr>
              <w:t xml:space="preserve"> </w:t>
            </w:r>
            <w:r w:rsidRPr="001C0052">
              <w:rPr>
                <w:color w:val="000000"/>
                <w:sz w:val="24"/>
                <w:szCs w:val="24"/>
              </w:rPr>
              <w:t xml:space="preserve">(812) </w:t>
            </w:r>
            <w:r>
              <w:rPr>
                <w:color w:val="000000"/>
                <w:sz w:val="24"/>
                <w:szCs w:val="24"/>
              </w:rPr>
              <w:t>688</w:t>
            </w:r>
            <w:r w:rsidRPr="001C0052">
              <w:rPr>
                <w:color w:val="000000"/>
                <w:sz w:val="24"/>
                <w:szCs w:val="24"/>
              </w:rPr>
              <w:t>-34-77</w:t>
            </w:r>
            <w:r w:rsidR="00435D1D" w:rsidRPr="001C0052">
              <w:rPr>
                <w:color w:val="000000"/>
                <w:sz w:val="24"/>
                <w:szCs w:val="24"/>
              </w:rPr>
              <w:t>;</w:t>
            </w:r>
          </w:p>
          <w:p w:rsidR="001C0052" w:rsidRPr="001C0052" w:rsidRDefault="00F3174F" w:rsidP="00435D1D">
            <w:pPr>
              <w:rPr>
                <w:color w:val="000000"/>
                <w:sz w:val="24"/>
                <w:szCs w:val="24"/>
              </w:rPr>
            </w:pPr>
            <w:r>
              <w:rPr>
                <w:color w:val="000000"/>
                <w:sz w:val="24"/>
                <w:szCs w:val="24"/>
              </w:rPr>
              <w:t xml:space="preserve">р/с 40702810309000000005 в </w:t>
            </w:r>
            <w:r w:rsidR="001C0052" w:rsidRPr="001C0052">
              <w:rPr>
                <w:color w:val="000000"/>
                <w:sz w:val="24"/>
                <w:szCs w:val="24"/>
              </w:rPr>
              <w:t xml:space="preserve">АО «АБ «РОССИЯ»; </w:t>
            </w:r>
          </w:p>
          <w:p w:rsidR="00C10497" w:rsidRDefault="001C0052" w:rsidP="00435D1D">
            <w:pPr>
              <w:rPr>
                <w:color w:val="000000"/>
                <w:sz w:val="24"/>
                <w:szCs w:val="24"/>
              </w:rPr>
            </w:pPr>
            <w:r w:rsidRPr="001C0052">
              <w:rPr>
                <w:color w:val="000000"/>
                <w:sz w:val="24"/>
                <w:szCs w:val="24"/>
              </w:rPr>
              <w:t>к/с 30101810800000000861</w:t>
            </w:r>
          </w:p>
          <w:p w:rsidR="001C0052" w:rsidRDefault="00C10497" w:rsidP="00435D1D">
            <w:pPr>
              <w:spacing w:after="60"/>
              <w:rPr>
                <w:color w:val="000000"/>
                <w:sz w:val="24"/>
                <w:szCs w:val="24"/>
              </w:rPr>
            </w:pPr>
            <w:r>
              <w:rPr>
                <w:color w:val="000000"/>
                <w:sz w:val="24"/>
                <w:szCs w:val="24"/>
              </w:rPr>
              <w:t>БИК 044030861</w:t>
            </w:r>
          </w:p>
          <w:p w:rsidR="001C0052" w:rsidRDefault="001C0052" w:rsidP="001C0052">
            <w:pPr>
              <w:spacing w:after="120"/>
              <w:rPr>
                <w:color w:val="000000"/>
                <w:sz w:val="24"/>
                <w:szCs w:val="24"/>
              </w:rPr>
            </w:pPr>
            <w:r w:rsidRPr="00EB6AC8">
              <w:rPr>
                <w:sz w:val="24"/>
                <w:szCs w:val="24"/>
              </w:rPr>
              <w:t>Почтовый адрес:</w:t>
            </w:r>
            <w:r w:rsidRPr="001C0052">
              <w:rPr>
                <w:color w:val="000000"/>
                <w:sz w:val="24"/>
                <w:szCs w:val="24"/>
              </w:rPr>
              <w:t xml:space="preserve"> 197198, г. Санкт-Петербург, БЦ </w:t>
            </w:r>
            <w:r w:rsidRPr="001C0052">
              <w:rPr>
                <w:color w:val="000000" w:themeColor="text1"/>
                <w:sz w:val="24"/>
                <w:szCs w:val="24"/>
              </w:rPr>
              <w:t>«Арена Холл»</w:t>
            </w:r>
            <w:r w:rsidRPr="001C0052">
              <w:rPr>
                <w:color w:val="000000"/>
                <w:sz w:val="24"/>
                <w:szCs w:val="24"/>
              </w:rPr>
              <w:t>, ул. Добролюбова</w:t>
            </w:r>
            <w:r w:rsidR="00C10497">
              <w:rPr>
                <w:color w:val="000000"/>
                <w:sz w:val="24"/>
                <w:szCs w:val="24"/>
              </w:rPr>
              <w:t>,</w:t>
            </w:r>
            <w:r w:rsidRPr="001C0052">
              <w:rPr>
                <w:color w:val="000000"/>
                <w:sz w:val="24"/>
                <w:szCs w:val="24"/>
              </w:rPr>
              <w:t xml:space="preserve"> д.</w:t>
            </w:r>
            <w:r w:rsidRPr="00C10497">
              <w:rPr>
                <w:color w:val="000000"/>
                <w:sz w:val="10"/>
                <w:szCs w:val="10"/>
              </w:rPr>
              <w:t xml:space="preserve"> </w:t>
            </w:r>
            <w:r w:rsidRPr="001C0052">
              <w:rPr>
                <w:color w:val="000000"/>
                <w:sz w:val="24"/>
                <w:szCs w:val="24"/>
              </w:rPr>
              <w:t>16, корпус 2, лит. А</w:t>
            </w:r>
          </w:p>
          <w:p w:rsidR="00C10497" w:rsidRDefault="00C10497" w:rsidP="00C10497">
            <w:pPr>
              <w:keepNext/>
              <w:keepLines/>
              <w:ind w:left="20" w:right="20"/>
              <w:rPr>
                <w:b/>
                <w:sz w:val="24"/>
                <w:szCs w:val="24"/>
              </w:rPr>
            </w:pPr>
            <w:r w:rsidRPr="005D53CD">
              <w:rPr>
                <w:b/>
                <w:sz w:val="24"/>
                <w:szCs w:val="24"/>
              </w:rPr>
              <w:t xml:space="preserve">Грузополучатель: </w:t>
            </w:r>
          </w:p>
          <w:p w:rsidR="00C10497" w:rsidRPr="005D53CD" w:rsidRDefault="00C10497" w:rsidP="00C10497">
            <w:pPr>
              <w:keepNext/>
              <w:keepLines/>
              <w:ind w:left="20" w:right="20"/>
              <w:rPr>
                <w:b/>
                <w:sz w:val="24"/>
                <w:szCs w:val="24"/>
              </w:rPr>
            </w:pPr>
            <w:r w:rsidRPr="005D53CD">
              <w:rPr>
                <w:b/>
                <w:sz w:val="24"/>
                <w:szCs w:val="24"/>
              </w:rPr>
              <w:t xml:space="preserve">филиал «Карельский» ПАО «ТГК-1» </w:t>
            </w:r>
          </w:p>
          <w:p w:rsidR="00C10497" w:rsidRDefault="00C10497" w:rsidP="00C10497">
            <w:pPr>
              <w:keepNext/>
              <w:keepLines/>
              <w:ind w:left="20" w:right="20"/>
              <w:rPr>
                <w:sz w:val="24"/>
                <w:szCs w:val="24"/>
              </w:rPr>
            </w:pPr>
            <w:r>
              <w:rPr>
                <w:sz w:val="24"/>
                <w:szCs w:val="24"/>
              </w:rPr>
              <w:t>ИНН 7841312071, КПП 100102001</w:t>
            </w:r>
          </w:p>
          <w:p w:rsidR="00E9323E" w:rsidRDefault="00C10497" w:rsidP="00E9323E">
            <w:pPr>
              <w:keepNext/>
              <w:keepLines/>
              <w:ind w:left="20" w:right="20"/>
              <w:rPr>
                <w:sz w:val="24"/>
                <w:szCs w:val="24"/>
              </w:rPr>
            </w:pPr>
            <w:r w:rsidRPr="005D53CD">
              <w:rPr>
                <w:sz w:val="24"/>
                <w:szCs w:val="24"/>
              </w:rPr>
              <w:t xml:space="preserve">185035, Республика Карелия, </w:t>
            </w:r>
          </w:p>
          <w:p w:rsidR="00C84E5B" w:rsidRPr="00EB6AC8" w:rsidRDefault="00C10497" w:rsidP="00C10497">
            <w:pPr>
              <w:keepNext/>
              <w:keepLines/>
              <w:spacing w:after="120"/>
              <w:ind w:left="20" w:right="20"/>
              <w:rPr>
                <w:sz w:val="24"/>
                <w:szCs w:val="24"/>
              </w:rPr>
            </w:pPr>
            <w:r w:rsidRPr="005D53CD">
              <w:rPr>
                <w:sz w:val="24"/>
                <w:szCs w:val="24"/>
              </w:rPr>
              <w:t xml:space="preserve">г. </w:t>
            </w:r>
            <w:r>
              <w:rPr>
                <w:sz w:val="24"/>
                <w:szCs w:val="24"/>
              </w:rPr>
              <w:t>Петрозаводск, ул. Кирова, д. 43</w:t>
            </w:r>
          </w:p>
        </w:tc>
        <w:tc>
          <w:tcPr>
            <w:tcW w:w="5128" w:type="dxa"/>
            <w:tcBorders>
              <w:top w:val="single" w:sz="4" w:space="0" w:color="auto"/>
              <w:left w:val="single" w:sz="4" w:space="0" w:color="auto"/>
              <w:bottom w:val="single" w:sz="4" w:space="0" w:color="auto"/>
              <w:right w:val="single" w:sz="4" w:space="0" w:color="auto"/>
            </w:tcBorders>
            <w:hideMark/>
          </w:tcPr>
          <w:p w:rsidR="00187664" w:rsidRPr="00EB6AC8" w:rsidRDefault="00187664">
            <w:pPr>
              <w:rPr>
                <w:sz w:val="24"/>
                <w:szCs w:val="24"/>
              </w:rPr>
            </w:pPr>
            <w:r w:rsidRPr="00EB6AC8">
              <w:rPr>
                <w:sz w:val="24"/>
                <w:szCs w:val="24"/>
              </w:rPr>
              <w:t>ОГРН _______________________</w:t>
            </w:r>
          </w:p>
          <w:p w:rsidR="00187664" w:rsidRPr="00EB6AC8" w:rsidRDefault="00187664">
            <w:pPr>
              <w:rPr>
                <w:sz w:val="24"/>
                <w:szCs w:val="24"/>
              </w:rPr>
            </w:pPr>
            <w:proofErr w:type="gramStart"/>
            <w:r w:rsidRPr="00EB6AC8">
              <w:rPr>
                <w:sz w:val="24"/>
                <w:szCs w:val="24"/>
              </w:rPr>
              <w:t>ИНН  _</w:t>
            </w:r>
            <w:proofErr w:type="gramEnd"/>
            <w:r w:rsidRPr="00EB6AC8">
              <w:rPr>
                <w:sz w:val="24"/>
                <w:szCs w:val="24"/>
              </w:rPr>
              <w:t>______________________</w:t>
            </w:r>
          </w:p>
          <w:p w:rsidR="00187664" w:rsidRPr="00EB6AC8" w:rsidRDefault="00187664">
            <w:pPr>
              <w:rPr>
                <w:sz w:val="24"/>
                <w:szCs w:val="24"/>
              </w:rPr>
            </w:pPr>
            <w:proofErr w:type="gramStart"/>
            <w:r w:rsidRPr="00EB6AC8">
              <w:rPr>
                <w:sz w:val="24"/>
                <w:szCs w:val="24"/>
              </w:rPr>
              <w:t>КПП  _</w:t>
            </w:r>
            <w:proofErr w:type="gramEnd"/>
            <w:r w:rsidRPr="00EB6AC8">
              <w:rPr>
                <w:sz w:val="24"/>
                <w:szCs w:val="24"/>
              </w:rPr>
              <w:t>______________________</w:t>
            </w:r>
          </w:p>
          <w:p w:rsidR="00187664" w:rsidRPr="00EB6AC8" w:rsidRDefault="00187664" w:rsidP="00B935DB">
            <w:pPr>
              <w:spacing w:after="60"/>
              <w:rPr>
                <w:sz w:val="24"/>
                <w:szCs w:val="24"/>
              </w:rPr>
            </w:pPr>
            <w:r w:rsidRPr="00EB6AC8">
              <w:rPr>
                <w:sz w:val="24"/>
                <w:szCs w:val="24"/>
              </w:rPr>
              <w:t>Юридический адрес: ______________________</w:t>
            </w:r>
          </w:p>
          <w:p w:rsidR="00187664" w:rsidRPr="00EB6AC8" w:rsidRDefault="00187664" w:rsidP="00B935DB">
            <w:pPr>
              <w:spacing w:after="60"/>
              <w:rPr>
                <w:sz w:val="24"/>
                <w:szCs w:val="24"/>
              </w:rPr>
            </w:pPr>
            <w:r w:rsidRPr="00EB6AC8">
              <w:rPr>
                <w:sz w:val="24"/>
                <w:szCs w:val="24"/>
              </w:rPr>
              <w:t>Фактический адрес: _______________________</w:t>
            </w:r>
          </w:p>
          <w:p w:rsidR="00187664" w:rsidRPr="00EB6AC8" w:rsidRDefault="00187664">
            <w:pPr>
              <w:rPr>
                <w:sz w:val="24"/>
                <w:szCs w:val="24"/>
              </w:rPr>
            </w:pPr>
            <w:r w:rsidRPr="00EB6AC8">
              <w:rPr>
                <w:sz w:val="24"/>
                <w:szCs w:val="24"/>
              </w:rPr>
              <w:t xml:space="preserve">Почтовый </w:t>
            </w:r>
            <w:proofErr w:type="gramStart"/>
            <w:r w:rsidRPr="00EB6AC8">
              <w:rPr>
                <w:sz w:val="24"/>
                <w:szCs w:val="24"/>
              </w:rPr>
              <w:t>адрес:  _</w:t>
            </w:r>
            <w:proofErr w:type="gramEnd"/>
            <w:r w:rsidRPr="00EB6AC8">
              <w:rPr>
                <w:sz w:val="24"/>
                <w:szCs w:val="24"/>
              </w:rPr>
              <w:t>_______________________</w:t>
            </w:r>
          </w:p>
          <w:p w:rsidR="00187664" w:rsidRPr="00EB6AC8" w:rsidRDefault="00187664">
            <w:pPr>
              <w:rPr>
                <w:sz w:val="24"/>
                <w:szCs w:val="24"/>
              </w:rPr>
            </w:pPr>
            <w:r w:rsidRPr="00EB6AC8">
              <w:rPr>
                <w:sz w:val="24"/>
                <w:szCs w:val="24"/>
              </w:rPr>
              <w:t>Р/</w:t>
            </w:r>
            <w:proofErr w:type="spellStart"/>
            <w:proofErr w:type="gramStart"/>
            <w:r w:rsidRPr="00EB6AC8">
              <w:rPr>
                <w:sz w:val="24"/>
                <w:szCs w:val="24"/>
              </w:rPr>
              <w:t>сч</w:t>
            </w:r>
            <w:proofErr w:type="spellEnd"/>
            <w:r w:rsidRPr="00EB6AC8">
              <w:rPr>
                <w:sz w:val="24"/>
                <w:szCs w:val="24"/>
              </w:rPr>
              <w:t xml:space="preserve">  _</w:t>
            </w:r>
            <w:proofErr w:type="gramEnd"/>
            <w:r w:rsidRPr="00EB6AC8">
              <w:rPr>
                <w:sz w:val="24"/>
                <w:szCs w:val="24"/>
              </w:rPr>
              <w:t>__________________________________</w:t>
            </w:r>
          </w:p>
          <w:p w:rsidR="00187664" w:rsidRPr="00EB6AC8" w:rsidRDefault="00187664">
            <w:pPr>
              <w:rPr>
                <w:sz w:val="24"/>
                <w:szCs w:val="24"/>
              </w:rPr>
            </w:pPr>
            <w:r w:rsidRPr="00EB6AC8">
              <w:rPr>
                <w:sz w:val="24"/>
                <w:szCs w:val="24"/>
              </w:rPr>
              <w:t>в ______________________________________</w:t>
            </w:r>
          </w:p>
          <w:p w:rsidR="00187664" w:rsidRPr="00EB6AC8" w:rsidRDefault="00187664">
            <w:pPr>
              <w:rPr>
                <w:sz w:val="24"/>
                <w:szCs w:val="24"/>
              </w:rPr>
            </w:pPr>
            <w:r w:rsidRPr="00EB6AC8">
              <w:rPr>
                <w:sz w:val="24"/>
                <w:szCs w:val="24"/>
              </w:rPr>
              <w:t>К/</w:t>
            </w:r>
            <w:proofErr w:type="spellStart"/>
            <w:r w:rsidRPr="00EB6AC8">
              <w:rPr>
                <w:sz w:val="24"/>
                <w:szCs w:val="24"/>
              </w:rPr>
              <w:t>сч</w:t>
            </w:r>
            <w:proofErr w:type="spellEnd"/>
            <w:r w:rsidRPr="00EB6AC8">
              <w:rPr>
                <w:sz w:val="24"/>
                <w:szCs w:val="24"/>
              </w:rPr>
              <w:t xml:space="preserve"> ___________________________________</w:t>
            </w:r>
          </w:p>
          <w:p w:rsidR="00187664" w:rsidRPr="00EB6AC8" w:rsidRDefault="00187664">
            <w:pPr>
              <w:rPr>
                <w:sz w:val="24"/>
                <w:szCs w:val="24"/>
              </w:rPr>
            </w:pPr>
            <w:r w:rsidRPr="00EB6AC8">
              <w:rPr>
                <w:sz w:val="24"/>
                <w:szCs w:val="24"/>
              </w:rPr>
              <w:t>БИК ___________________________________</w:t>
            </w:r>
          </w:p>
          <w:p w:rsidR="00187664" w:rsidRPr="00EB6AC8" w:rsidRDefault="00187664">
            <w:pPr>
              <w:rPr>
                <w:sz w:val="24"/>
                <w:szCs w:val="24"/>
              </w:rPr>
            </w:pPr>
            <w:r w:rsidRPr="00EB6AC8">
              <w:rPr>
                <w:sz w:val="24"/>
                <w:szCs w:val="24"/>
              </w:rPr>
              <w:t>ОКПО __________________________________</w:t>
            </w:r>
          </w:p>
          <w:p w:rsidR="00187664" w:rsidRPr="00EB6AC8" w:rsidRDefault="00187664" w:rsidP="008B2239">
            <w:pPr>
              <w:rPr>
                <w:sz w:val="24"/>
                <w:szCs w:val="24"/>
              </w:rPr>
            </w:pPr>
            <w:r w:rsidRPr="00EB6AC8">
              <w:rPr>
                <w:sz w:val="24"/>
                <w:szCs w:val="24"/>
              </w:rPr>
              <w:t>ОКОНХ_________________________________</w:t>
            </w:r>
          </w:p>
        </w:tc>
      </w:tr>
      <w:tr w:rsidR="00187664" w:rsidRPr="00EB6AC8" w:rsidTr="006E4544">
        <w:tc>
          <w:tcPr>
            <w:tcW w:w="9776" w:type="dxa"/>
            <w:gridSpan w:val="2"/>
            <w:tcBorders>
              <w:top w:val="single" w:sz="4" w:space="0" w:color="auto"/>
              <w:left w:val="single" w:sz="4" w:space="0" w:color="auto"/>
              <w:bottom w:val="single" w:sz="4" w:space="0" w:color="auto"/>
              <w:right w:val="single" w:sz="4" w:space="0" w:color="auto"/>
            </w:tcBorders>
            <w:hideMark/>
          </w:tcPr>
          <w:p w:rsidR="00187664" w:rsidRPr="00EB6AC8" w:rsidRDefault="00187664" w:rsidP="00BB29D2">
            <w:pPr>
              <w:spacing w:after="40"/>
              <w:jc w:val="both"/>
              <w:rPr>
                <w:sz w:val="24"/>
                <w:szCs w:val="24"/>
              </w:rPr>
            </w:pPr>
            <w:r w:rsidRPr="00EB6AC8">
              <w:rPr>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EB6AC8" w:rsidRDefault="00187664" w:rsidP="00187664">
      <w:pPr>
        <w:jc w:val="both"/>
        <w:rPr>
          <w:sz w:val="24"/>
          <w:szCs w:val="24"/>
        </w:rPr>
      </w:pPr>
    </w:p>
    <w:p w:rsidR="00187664" w:rsidRPr="00EB6AC8" w:rsidRDefault="00187664" w:rsidP="00187664">
      <w:pPr>
        <w:pStyle w:val="2"/>
        <w:rPr>
          <w:szCs w:val="24"/>
        </w:rPr>
      </w:pPr>
    </w:p>
    <w:p w:rsidR="00187664" w:rsidRPr="00EB6AC8" w:rsidRDefault="00187664" w:rsidP="00F36F94">
      <w:pPr>
        <w:pStyle w:val="2"/>
        <w:numPr>
          <w:ilvl w:val="0"/>
          <w:numId w:val="34"/>
        </w:numPr>
        <w:jc w:val="center"/>
        <w:rPr>
          <w:b/>
          <w:szCs w:val="24"/>
        </w:rPr>
      </w:pPr>
      <w:r w:rsidRPr="00EB6AC8">
        <w:rPr>
          <w:b/>
          <w:szCs w:val="24"/>
        </w:rPr>
        <w:t>ПОДПИСИ И ПЕЧАТИ СТОРОН</w:t>
      </w:r>
    </w:p>
    <w:p w:rsidR="00ED564D" w:rsidRPr="00EB6AC8" w:rsidRDefault="00ED564D" w:rsidP="00ED564D">
      <w:pPr>
        <w:pStyle w:val="2"/>
        <w:ind w:left="480"/>
        <w:rPr>
          <w:b/>
          <w:szCs w:val="24"/>
        </w:rPr>
      </w:pPr>
    </w:p>
    <w:p w:rsidR="00187664" w:rsidRPr="00EB6AC8" w:rsidRDefault="00187664" w:rsidP="00855F4F">
      <w:pPr>
        <w:pStyle w:val="2"/>
        <w:spacing w:after="120"/>
        <w:rPr>
          <w:bCs/>
          <w:szCs w:val="24"/>
        </w:rPr>
      </w:pPr>
      <w:r w:rsidRPr="00EB6AC8">
        <w:rPr>
          <w:bCs/>
          <w:szCs w:val="24"/>
          <w:u w:val="single"/>
        </w:rPr>
        <w:t>ЗАК</w:t>
      </w:r>
      <w:r w:rsidR="00ED564D" w:rsidRPr="00EB6AC8">
        <w:rPr>
          <w:bCs/>
          <w:szCs w:val="24"/>
          <w:u w:val="single"/>
        </w:rPr>
        <w:t>АЗЧИК</w:t>
      </w:r>
      <w:r w:rsidRPr="00EB6AC8">
        <w:rPr>
          <w:bCs/>
          <w:szCs w:val="24"/>
          <w:u w:val="single"/>
        </w:rPr>
        <w:t>:</w:t>
      </w:r>
      <w:r w:rsidR="00ED564D" w:rsidRPr="00EB6AC8">
        <w:rPr>
          <w:bCs/>
          <w:szCs w:val="24"/>
          <w:u w:val="single"/>
        </w:rPr>
        <w:t xml:space="preserve"> ПАО «ТГК-1»</w:t>
      </w:r>
      <w:r w:rsidRPr="00EB6AC8">
        <w:rPr>
          <w:bCs/>
          <w:szCs w:val="24"/>
        </w:rPr>
        <w:tab/>
      </w:r>
      <w:r w:rsidRPr="00EB6AC8">
        <w:rPr>
          <w:bCs/>
          <w:szCs w:val="24"/>
        </w:rPr>
        <w:tab/>
      </w:r>
      <w:r w:rsidRPr="00EB6AC8">
        <w:rPr>
          <w:bCs/>
          <w:szCs w:val="24"/>
        </w:rPr>
        <w:tab/>
      </w:r>
      <w:r w:rsidRPr="00EB6AC8">
        <w:rPr>
          <w:bCs/>
          <w:szCs w:val="24"/>
        </w:rPr>
        <w:tab/>
      </w:r>
      <w:r w:rsidRPr="00EB6AC8">
        <w:rPr>
          <w:bCs/>
          <w:szCs w:val="24"/>
        </w:rPr>
        <w:tab/>
      </w:r>
      <w:r w:rsidR="00ED564D" w:rsidRPr="00EB6AC8">
        <w:rPr>
          <w:bCs/>
          <w:szCs w:val="24"/>
        </w:rPr>
        <w:t xml:space="preserve">           </w:t>
      </w:r>
      <w:r w:rsidRPr="00EB6AC8">
        <w:rPr>
          <w:bCs/>
          <w:szCs w:val="24"/>
          <w:u w:val="single"/>
        </w:rPr>
        <w:t>ПОДРЯДЧИК:</w:t>
      </w:r>
    </w:p>
    <w:p w:rsidR="002D70F0" w:rsidRPr="00EB6AC8" w:rsidRDefault="002D70F0" w:rsidP="00855F4F">
      <w:pPr>
        <w:spacing w:after="240"/>
        <w:jc w:val="both"/>
        <w:rPr>
          <w:sz w:val="24"/>
          <w:szCs w:val="24"/>
        </w:rPr>
      </w:pPr>
      <w:r w:rsidRPr="00EB6AC8">
        <w:rPr>
          <w:sz w:val="24"/>
          <w:szCs w:val="24"/>
        </w:rPr>
        <w:t xml:space="preserve">Директор </w:t>
      </w:r>
      <w:proofErr w:type="spellStart"/>
      <w:r w:rsidRPr="00EB6AC8">
        <w:rPr>
          <w:sz w:val="24"/>
          <w:szCs w:val="24"/>
        </w:rPr>
        <w:t>ПСДТУиИТ</w:t>
      </w:r>
      <w:proofErr w:type="spellEnd"/>
    </w:p>
    <w:p w:rsidR="00187664" w:rsidRPr="00EB6AC8" w:rsidRDefault="00187664" w:rsidP="00187664">
      <w:pPr>
        <w:jc w:val="both"/>
        <w:rPr>
          <w:sz w:val="24"/>
          <w:szCs w:val="24"/>
        </w:rPr>
      </w:pPr>
      <w:r w:rsidRPr="00EB6AC8">
        <w:rPr>
          <w:sz w:val="24"/>
          <w:szCs w:val="24"/>
        </w:rPr>
        <w:t>____________________</w:t>
      </w:r>
      <w:proofErr w:type="spellStart"/>
      <w:r w:rsidR="002D70F0" w:rsidRPr="00EB6AC8">
        <w:rPr>
          <w:sz w:val="24"/>
          <w:szCs w:val="24"/>
        </w:rPr>
        <w:t>А.В.Малафеев</w:t>
      </w:r>
      <w:proofErr w:type="spellEnd"/>
      <w:r w:rsidR="002D70F0" w:rsidRPr="00EB6AC8">
        <w:rPr>
          <w:sz w:val="24"/>
          <w:szCs w:val="24"/>
        </w:rPr>
        <w:t xml:space="preserve">       </w:t>
      </w:r>
      <w:r w:rsidRPr="00EB6AC8">
        <w:rPr>
          <w:sz w:val="24"/>
          <w:szCs w:val="24"/>
        </w:rPr>
        <w:tab/>
      </w:r>
      <w:r w:rsidRPr="00EB6AC8">
        <w:rPr>
          <w:sz w:val="24"/>
          <w:szCs w:val="24"/>
        </w:rPr>
        <w:tab/>
      </w:r>
      <w:r w:rsidRPr="00EB6AC8">
        <w:rPr>
          <w:sz w:val="24"/>
          <w:szCs w:val="24"/>
        </w:rPr>
        <w:tab/>
        <w:t>______________________</w:t>
      </w:r>
    </w:p>
    <w:p w:rsidR="00187664" w:rsidRPr="00EB6AC8" w:rsidRDefault="00187664" w:rsidP="00187664">
      <w:pPr>
        <w:keepNext/>
        <w:keepLines/>
        <w:ind w:left="20" w:right="20"/>
        <w:rPr>
          <w:sz w:val="24"/>
          <w:szCs w:val="24"/>
        </w:rPr>
      </w:pPr>
    </w:p>
    <w:p w:rsidR="00BE512C" w:rsidRDefault="00BE512C" w:rsidP="000F1BFE">
      <w:pPr>
        <w:rPr>
          <w:sz w:val="24"/>
          <w:szCs w:val="24"/>
        </w:rPr>
      </w:pPr>
    </w:p>
    <w:p w:rsidR="00E9323E" w:rsidRPr="00EB6AC8" w:rsidRDefault="00E9323E" w:rsidP="000F1BFE">
      <w:pPr>
        <w:rPr>
          <w:sz w:val="24"/>
          <w:szCs w:val="24"/>
        </w:rPr>
      </w:pPr>
    </w:p>
    <w:p w:rsidR="00BD6D2F" w:rsidRPr="00EB6AC8" w:rsidRDefault="00BD6D2F" w:rsidP="000F1BFE">
      <w:pPr>
        <w:rPr>
          <w:sz w:val="24"/>
          <w:szCs w:val="24"/>
        </w:rPr>
      </w:pPr>
    </w:p>
    <w:p w:rsidR="000E1F82" w:rsidRPr="00EB6AC8" w:rsidRDefault="000E1F82" w:rsidP="000E1F82">
      <w:pPr>
        <w:pStyle w:val="a9"/>
        <w:spacing w:line="360" w:lineRule="auto"/>
        <w:ind w:right="76" w:firstLine="6300"/>
        <w:jc w:val="right"/>
        <w:rPr>
          <w:bCs/>
          <w:caps/>
        </w:rPr>
      </w:pPr>
      <w:r w:rsidRPr="00EB6AC8">
        <w:rPr>
          <w:bCs/>
          <w:caps/>
        </w:rPr>
        <w:lastRenderedPageBreak/>
        <w:t xml:space="preserve"> Приложение № </w:t>
      </w:r>
      <w:r w:rsidR="00D31187" w:rsidRPr="00EB6AC8">
        <w:rPr>
          <w:bCs/>
          <w:caps/>
        </w:rPr>
        <w:t>4</w:t>
      </w:r>
    </w:p>
    <w:p w:rsidR="000E1F82" w:rsidRPr="00EB6AC8" w:rsidRDefault="000E1F82" w:rsidP="000E1F82">
      <w:pPr>
        <w:pStyle w:val="a9"/>
        <w:spacing w:line="360" w:lineRule="auto"/>
        <w:ind w:right="76"/>
        <w:jc w:val="right"/>
        <w:rPr>
          <w:bCs/>
          <w:caps/>
        </w:rPr>
      </w:pPr>
      <w:r w:rsidRPr="00EB6AC8">
        <w:rPr>
          <w:bCs/>
          <w:caps/>
        </w:rPr>
        <w:t>к Договору №_____ от «__</w:t>
      </w:r>
      <w:proofErr w:type="gramStart"/>
      <w:r w:rsidRPr="00EB6AC8">
        <w:rPr>
          <w:bCs/>
          <w:caps/>
        </w:rPr>
        <w:t>_»_</w:t>
      </w:r>
      <w:proofErr w:type="gramEnd"/>
      <w:r w:rsidRPr="00EB6AC8">
        <w:rPr>
          <w:bCs/>
          <w:caps/>
        </w:rPr>
        <w:t>_______2</w:t>
      </w:r>
      <w:r w:rsidR="00D31187" w:rsidRPr="00EB6AC8">
        <w:rPr>
          <w:bCs/>
          <w:caps/>
        </w:rPr>
        <w:t>016 Г.</w:t>
      </w:r>
    </w:p>
    <w:p w:rsidR="000E1F82" w:rsidRPr="00EB6AC8" w:rsidRDefault="000E1F82" w:rsidP="000E1F82">
      <w:pPr>
        <w:pStyle w:val="a9"/>
        <w:spacing w:line="360" w:lineRule="auto"/>
        <w:jc w:val="right"/>
        <w:rPr>
          <w:bCs/>
          <w:sz w:val="16"/>
          <w:szCs w:val="16"/>
        </w:rPr>
      </w:pPr>
    </w:p>
    <w:p w:rsidR="000E1F82" w:rsidRPr="00EB6AC8" w:rsidRDefault="000E1F82" w:rsidP="000E1F82">
      <w:pPr>
        <w:pStyle w:val="a9"/>
        <w:spacing w:line="360" w:lineRule="auto"/>
        <w:jc w:val="right"/>
        <w:rPr>
          <w:bCs/>
          <w:sz w:val="16"/>
          <w:szCs w:val="16"/>
        </w:rPr>
      </w:pPr>
    </w:p>
    <w:p w:rsidR="000E1F82" w:rsidRPr="00EB6AC8" w:rsidRDefault="000E1F82" w:rsidP="004D39DA">
      <w:pPr>
        <w:pStyle w:val="a9"/>
        <w:spacing w:line="360" w:lineRule="auto"/>
        <w:jc w:val="center"/>
        <w:rPr>
          <w:b/>
          <w:bCs/>
        </w:rPr>
      </w:pPr>
      <w:r w:rsidRPr="00EB6AC8">
        <w:rPr>
          <w:b/>
          <w:bCs/>
        </w:rPr>
        <w:t>Экологическая политика</w:t>
      </w:r>
    </w:p>
    <w:p w:rsidR="000E1F82" w:rsidRPr="00EB6AC8" w:rsidRDefault="000E1F82" w:rsidP="0080347B">
      <w:pPr>
        <w:pStyle w:val="a9"/>
        <w:spacing w:line="360" w:lineRule="auto"/>
        <w:ind w:left="5103" w:right="76"/>
        <w:jc w:val="center"/>
        <w:rPr>
          <w:b/>
          <w:bCs/>
          <w:caps/>
        </w:rPr>
      </w:pPr>
      <w:r w:rsidRPr="00EB6AC8">
        <w:rPr>
          <w:b/>
          <w:bCs/>
          <w:caps/>
        </w:rPr>
        <w:t>Утверждена решением</w:t>
      </w:r>
    </w:p>
    <w:p w:rsidR="000E1F82" w:rsidRPr="00EB6AC8" w:rsidRDefault="000E1F82" w:rsidP="0080347B">
      <w:pPr>
        <w:pStyle w:val="a9"/>
        <w:spacing w:line="360" w:lineRule="auto"/>
        <w:ind w:left="5103" w:right="76"/>
        <w:jc w:val="center"/>
        <w:rPr>
          <w:b/>
          <w:bCs/>
          <w:caps/>
        </w:rPr>
      </w:pPr>
      <w:r w:rsidRPr="00EB6AC8">
        <w:rPr>
          <w:b/>
          <w:bCs/>
          <w:caps/>
        </w:rPr>
        <w:t>Совета директоров ОАО «ТГК-1»</w:t>
      </w:r>
    </w:p>
    <w:p w:rsidR="000E1F82" w:rsidRPr="00EB6AC8" w:rsidRDefault="000E1F82" w:rsidP="0080347B">
      <w:pPr>
        <w:pStyle w:val="a9"/>
        <w:spacing w:line="360" w:lineRule="auto"/>
        <w:ind w:left="5103" w:right="76"/>
        <w:jc w:val="center"/>
        <w:rPr>
          <w:b/>
          <w:bCs/>
          <w:caps/>
        </w:rPr>
      </w:pPr>
      <w:r w:rsidRPr="00EB6AC8">
        <w:rPr>
          <w:b/>
          <w:bCs/>
          <w:caps/>
        </w:rPr>
        <w:t xml:space="preserve">от «05» июня </w:t>
      </w:r>
      <w:smartTag w:uri="urn:schemas-microsoft-com:office:smarttags" w:element="metricconverter">
        <w:smartTagPr>
          <w:attr w:name="ProductID" w:val="2007 г"/>
        </w:smartTagPr>
        <w:r w:rsidRPr="00EB6AC8">
          <w:rPr>
            <w:b/>
            <w:bCs/>
            <w:caps/>
          </w:rPr>
          <w:t>2007 г</w:t>
        </w:r>
      </w:smartTag>
      <w:r w:rsidRPr="00EB6AC8">
        <w:rPr>
          <w:b/>
          <w:bCs/>
          <w:caps/>
        </w:rPr>
        <w:t>.</w:t>
      </w:r>
    </w:p>
    <w:p w:rsidR="000E1F82" w:rsidRPr="00EB6AC8" w:rsidRDefault="00AD670F" w:rsidP="000E1F82">
      <w:pPr>
        <w:pStyle w:val="ab"/>
      </w:pPr>
      <w:r>
        <w:t>П</w:t>
      </w:r>
      <w:r w:rsidR="000E1F82" w:rsidRPr="00EB6AC8">
        <w:t>АО «ТГК-1» – один из крупнейших в Европе межрегиональных комплексов по производству электрической энергии и по производству, передаче и продаже тепла. В состав компании входят генерирующие активы, расположенные в четырех субъектах Российской Федерации – Санкт-Петербурге, Ленинградской и Мурманской областях, и в Республике Карелия.</w:t>
      </w:r>
    </w:p>
    <w:p w:rsidR="000E1F82" w:rsidRPr="00EB6AC8" w:rsidRDefault="000E1F82" w:rsidP="000E1F82">
      <w:pPr>
        <w:pStyle w:val="ab"/>
        <w:rPr>
          <w:color w:val="000000"/>
        </w:rPr>
      </w:pPr>
      <w:r w:rsidRPr="00EB6AC8">
        <w:t xml:space="preserve">Хозяйственная деятельность компании напрямую связана с использованием природных ресурсов и воздействием на окружающую среду. В процессе производственной деятельности образуются отходы производства, выбросы загрязняющих веществ и парниковых газов в атмосферу и сбросы загрязненных </w:t>
      </w:r>
      <w:r w:rsidRPr="00EB6AC8">
        <w:rPr>
          <w:color w:val="000000"/>
        </w:rPr>
        <w:t>сточных вод, а также тепловое загрязнение поверхностных водных объектов.</w:t>
      </w:r>
    </w:p>
    <w:p w:rsidR="000E1F82" w:rsidRPr="00EB6AC8" w:rsidRDefault="000E1F82" w:rsidP="000E1F82">
      <w:pPr>
        <w:pStyle w:val="ab"/>
      </w:pPr>
      <w:r w:rsidRPr="00EB6AC8">
        <w:t>Приоритетной задачей компании является повышение ее социальной и экологической ответственности. Поэтому менеджмент и все сотрудники компании принимают на себя следующие обязательства:</w:t>
      </w:r>
    </w:p>
    <w:p w:rsidR="000E1F82" w:rsidRPr="00EB6AC8" w:rsidRDefault="000E1F82" w:rsidP="000E1F82">
      <w:pPr>
        <w:pStyle w:val="Default"/>
        <w:numPr>
          <w:ilvl w:val="0"/>
          <w:numId w:val="24"/>
        </w:numPr>
        <w:tabs>
          <w:tab w:val="clear" w:pos="360"/>
          <w:tab w:val="num" w:pos="720"/>
        </w:tabs>
        <w:ind w:left="714" w:hanging="357"/>
        <w:jc w:val="both"/>
      </w:pPr>
      <w:r w:rsidRPr="00EB6AC8">
        <w:t>признание конституционного права человека на благоприятную окружающую среду;</w:t>
      </w:r>
    </w:p>
    <w:p w:rsidR="000E1F82" w:rsidRPr="00EB6AC8" w:rsidRDefault="000E1F82" w:rsidP="000E1F82">
      <w:pPr>
        <w:pStyle w:val="Default"/>
        <w:numPr>
          <w:ilvl w:val="0"/>
          <w:numId w:val="24"/>
        </w:numPr>
        <w:tabs>
          <w:tab w:val="clear" w:pos="360"/>
          <w:tab w:val="num" w:pos="720"/>
        </w:tabs>
        <w:ind w:left="714" w:hanging="357"/>
        <w:jc w:val="both"/>
      </w:pPr>
      <w:r w:rsidRPr="00EB6AC8">
        <w:t>безукоризненное соблюдение требований природоохранного законодательства;</w:t>
      </w:r>
    </w:p>
    <w:p w:rsidR="000E1F82" w:rsidRPr="00EB6AC8" w:rsidRDefault="000E1F82" w:rsidP="000E1F82">
      <w:pPr>
        <w:pStyle w:val="Default"/>
        <w:numPr>
          <w:ilvl w:val="0"/>
          <w:numId w:val="24"/>
        </w:numPr>
        <w:tabs>
          <w:tab w:val="clear" w:pos="360"/>
          <w:tab w:val="num" w:pos="720"/>
        </w:tabs>
        <w:ind w:left="714" w:hanging="357"/>
        <w:jc w:val="both"/>
      </w:pPr>
      <w:r w:rsidRPr="00EB6AC8">
        <w:t>непрерывное снижение негативного воздействия на окружающую среду предприятий компании, в первую очередь при реализации проектов развития электроэнергетической отрасли в Санкт-Петербурге, Ленинградской, Мурманской областях и Республике Карелия;</w:t>
      </w:r>
    </w:p>
    <w:p w:rsidR="000E1F82" w:rsidRPr="00EB6AC8" w:rsidRDefault="000E1F82" w:rsidP="000E1F82">
      <w:pPr>
        <w:pStyle w:val="Default"/>
        <w:numPr>
          <w:ilvl w:val="0"/>
          <w:numId w:val="24"/>
        </w:numPr>
        <w:tabs>
          <w:tab w:val="clear" w:pos="360"/>
          <w:tab w:val="num" w:pos="720"/>
        </w:tabs>
        <w:ind w:left="714" w:right="480" w:hanging="357"/>
        <w:jc w:val="both"/>
      </w:pPr>
      <w:r w:rsidRPr="00EB6AC8">
        <w:t>рациональное использование природных и энергетических ресурсов;</w:t>
      </w:r>
    </w:p>
    <w:p w:rsidR="000E1F82" w:rsidRPr="00EB6AC8" w:rsidRDefault="000E1F82" w:rsidP="000E1F82">
      <w:pPr>
        <w:pStyle w:val="ab"/>
        <w:widowControl/>
        <w:numPr>
          <w:ilvl w:val="0"/>
          <w:numId w:val="24"/>
        </w:numPr>
        <w:tabs>
          <w:tab w:val="clear" w:pos="360"/>
          <w:tab w:val="num" w:pos="720"/>
          <w:tab w:val="num" w:pos="1080"/>
        </w:tabs>
        <w:snapToGrid/>
        <w:spacing w:line="240" w:lineRule="auto"/>
        <w:ind w:left="714" w:hanging="357"/>
        <w:rPr>
          <w:color w:val="000000"/>
        </w:rPr>
      </w:pPr>
      <w:r w:rsidRPr="00EB6AC8">
        <w:t xml:space="preserve">приоритет принятия предупредительных мер над мерами по ликвидации экологических </w:t>
      </w:r>
      <w:r w:rsidRPr="00EB6AC8">
        <w:rPr>
          <w:color w:val="000000"/>
        </w:rPr>
        <w:t>негативных воздействий;</w:t>
      </w:r>
    </w:p>
    <w:p w:rsidR="000E1F82" w:rsidRPr="00EB6AC8" w:rsidRDefault="000E1F82" w:rsidP="000E1F82">
      <w:pPr>
        <w:pStyle w:val="ab"/>
        <w:widowControl/>
        <w:numPr>
          <w:ilvl w:val="0"/>
          <w:numId w:val="24"/>
        </w:numPr>
        <w:tabs>
          <w:tab w:val="clear" w:pos="360"/>
          <w:tab w:val="num" w:pos="720"/>
          <w:tab w:val="num" w:pos="1080"/>
        </w:tabs>
        <w:snapToGrid/>
        <w:spacing w:line="240" w:lineRule="auto"/>
        <w:ind w:left="714" w:hanging="357"/>
        <w:rPr>
          <w:color w:val="000000"/>
        </w:rPr>
      </w:pPr>
      <w:r w:rsidRPr="00EB6AC8">
        <w:rPr>
          <w:color w:val="000000"/>
        </w:rPr>
        <w:t>открытость и доступность экологической информации;</w:t>
      </w:r>
    </w:p>
    <w:p w:rsidR="000E1F82" w:rsidRPr="00EB6AC8" w:rsidRDefault="000E1F82" w:rsidP="000E1F82">
      <w:pPr>
        <w:pStyle w:val="Default"/>
        <w:numPr>
          <w:ilvl w:val="0"/>
          <w:numId w:val="24"/>
        </w:numPr>
        <w:tabs>
          <w:tab w:val="clear" w:pos="360"/>
          <w:tab w:val="num" w:pos="720"/>
        </w:tabs>
        <w:ind w:left="714" w:hanging="357"/>
        <w:jc w:val="both"/>
      </w:pPr>
      <w:r w:rsidRPr="00EB6AC8">
        <w:t>совершенствование системы управления компанией в области охраны окружающей среды в соответствии с требованиями международных стандартов.</w:t>
      </w:r>
    </w:p>
    <w:p w:rsidR="000E1F82" w:rsidRPr="00EB6AC8" w:rsidRDefault="000E1F82" w:rsidP="000E1F82">
      <w:pPr>
        <w:pStyle w:val="ab"/>
      </w:pPr>
      <w:r w:rsidRPr="00EB6AC8">
        <w:t>Компанией ежегодно составляется и реализуется план природоохранных мероприятий, нацеленных на охрану окружающей среды и выполнение требований природоохранного законодательства Российской Федерации.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w:t>
      </w:r>
    </w:p>
    <w:p w:rsidR="000E1F82" w:rsidRPr="00EB6AC8" w:rsidRDefault="000E1F82" w:rsidP="000E1F82">
      <w:pPr>
        <w:pStyle w:val="Default"/>
        <w:numPr>
          <w:ilvl w:val="0"/>
          <w:numId w:val="24"/>
        </w:numPr>
        <w:tabs>
          <w:tab w:val="clear" w:pos="360"/>
          <w:tab w:val="num" w:pos="720"/>
        </w:tabs>
        <w:ind w:left="714" w:hanging="357"/>
        <w:jc w:val="both"/>
      </w:pPr>
      <w:r w:rsidRPr="00EB6AC8">
        <w:t xml:space="preserve">строительство и ввод в эксплуатацию высокоэкономичных парогазовых энергоблоков с современными </w:t>
      </w:r>
      <w:proofErr w:type="spellStart"/>
      <w:r w:rsidRPr="00EB6AC8">
        <w:t>низкоэмиссионными</w:t>
      </w:r>
      <w:proofErr w:type="spellEnd"/>
      <w:r w:rsidRPr="00EB6AC8">
        <w:t xml:space="preserve"> камерами сгорания газовых турбин с целью снижения выбросов оксидов азота и парниковых газов в окружающую атмосферу;</w:t>
      </w:r>
    </w:p>
    <w:p w:rsidR="000E1F82" w:rsidRPr="00EB6AC8" w:rsidRDefault="000E1F82" w:rsidP="000E1F82">
      <w:pPr>
        <w:pStyle w:val="Default"/>
        <w:numPr>
          <w:ilvl w:val="0"/>
          <w:numId w:val="24"/>
        </w:numPr>
        <w:tabs>
          <w:tab w:val="clear" w:pos="360"/>
          <w:tab w:val="num" w:pos="720"/>
        </w:tabs>
        <w:ind w:left="714" w:hanging="357"/>
        <w:jc w:val="both"/>
      </w:pPr>
      <w:r w:rsidRPr="00EB6AC8">
        <w:t>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w:t>
      </w:r>
    </w:p>
    <w:p w:rsidR="000E1F82" w:rsidRPr="00EB6AC8" w:rsidRDefault="000E1F82" w:rsidP="000E1F82">
      <w:pPr>
        <w:pStyle w:val="Default"/>
        <w:numPr>
          <w:ilvl w:val="0"/>
          <w:numId w:val="24"/>
        </w:numPr>
        <w:tabs>
          <w:tab w:val="clear" w:pos="360"/>
          <w:tab w:val="num" w:pos="720"/>
        </w:tabs>
        <w:ind w:left="714" w:hanging="357"/>
        <w:jc w:val="both"/>
      </w:pPr>
      <w:r w:rsidRPr="00EB6AC8">
        <w:t>реконструкция тепловых сетей с применением новых теплоизоляционных материалов, позволяющих снизить тепловые потери более чем в 2 раза и, как следствие, минимизировать тепловое загрязнение окружающей среды и выбросы загрязняющих веществ и парниковых газов в атмосферу;</w:t>
      </w:r>
    </w:p>
    <w:p w:rsidR="000E1F82" w:rsidRPr="00EB6AC8" w:rsidRDefault="000E1F82" w:rsidP="000E1F82">
      <w:pPr>
        <w:pStyle w:val="Default"/>
        <w:numPr>
          <w:ilvl w:val="0"/>
          <w:numId w:val="24"/>
        </w:numPr>
        <w:tabs>
          <w:tab w:val="clear" w:pos="360"/>
          <w:tab w:val="num" w:pos="720"/>
        </w:tabs>
        <w:ind w:left="714" w:hanging="357"/>
        <w:jc w:val="both"/>
      </w:pPr>
      <w:r w:rsidRPr="00EB6AC8">
        <w:lastRenderedPageBreak/>
        <w:t>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w:t>
      </w:r>
    </w:p>
    <w:p w:rsidR="000E1F82" w:rsidRPr="00EB6AC8" w:rsidRDefault="000E1F82" w:rsidP="000E1F82">
      <w:pPr>
        <w:pStyle w:val="Default"/>
        <w:numPr>
          <w:ilvl w:val="0"/>
          <w:numId w:val="24"/>
        </w:numPr>
        <w:tabs>
          <w:tab w:val="clear" w:pos="360"/>
          <w:tab w:val="num" w:pos="720"/>
        </w:tabs>
        <w:ind w:left="714" w:hanging="357"/>
        <w:jc w:val="both"/>
      </w:pPr>
      <w:r w:rsidRPr="00EB6AC8">
        <w:t>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w:t>
      </w:r>
    </w:p>
    <w:p w:rsidR="000E1F82" w:rsidRPr="00EB6AC8" w:rsidRDefault="000E1F82" w:rsidP="000E1F82">
      <w:pPr>
        <w:pStyle w:val="Default"/>
        <w:numPr>
          <w:ilvl w:val="0"/>
          <w:numId w:val="24"/>
        </w:numPr>
        <w:tabs>
          <w:tab w:val="clear" w:pos="360"/>
          <w:tab w:val="num" w:pos="720"/>
        </w:tabs>
        <w:ind w:left="714" w:hanging="357"/>
        <w:jc w:val="both"/>
      </w:pPr>
      <w:r w:rsidRPr="00EB6AC8">
        <w:t xml:space="preserve">установка </w:t>
      </w:r>
      <w:proofErr w:type="spellStart"/>
      <w:r w:rsidRPr="00EB6AC8">
        <w:t>рыбозащитных</w:t>
      </w:r>
      <w:proofErr w:type="spellEnd"/>
      <w:r w:rsidRPr="00EB6AC8">
        <w:t xml:space="preserve"> сооружений на водозаборах с целью предупреждения негативного воздействия на объекты животного мира.</w:t>
      </w:r>
    </w:p>
    <w:p w:rsidR="000E1F82" w:rsidRPr="00EB6AC8" w:rsidRDefault="000E1F82" w:rsidP="000E1F82">
      <w:pPr>
        <w:pStyle w:val="ab"/>
        <w:rPr>
          <w:color w:val="000000"/>
        </w:rPr>
      </w:pPr>
      <w:r w:rsidRPr="00EB6AC8">
        <w:t>ОАО «ТГК-1» осуществляет свою производственную деятельность, осознавая ответственность перед обществом за сохранение благоприятной окружающей среды и обеспечение экологической безопасности, за счет обеспечения надежного и экологически безопасного производства, транспорта и распределения энергии, комплексного подхода к использованию природных энергетических ресурсов.</w:t>
      </w:r>
    </w:p>
    <w:p w:rsidR="000E1F82" w:rsidRPr="00EB6AC8" w:rsidRDefault="000E1F82" w:rsidP="000E1F82">
      <w:pPr>
        <w:pStyle w:val="ab"/>
        <w:rPr>
          <w:color w:val="000000"/>
        </w:rPr>
      </w:pPr>
    </w:p>
    <w:p w:rsidR="000E1F82" w:rsidRPr="00EB6AC8" w:rsidRDefault="000E1F82" w:rsidP="000E1F82">
      <w:pPr>
        <w:pStyle w:val="ab"/>
        <w:rPr>
          <w:color w:val="000000"/>
        </w:rPr>
      </w:pPr>
    </w:p>
    <w:p w:rsidR="000E1F82" w:rsidRPr="00EB6AC8" w:rsidRDefault="000E1F82" w:rsidP="000E1F82">
      <w:pPr>
        <w:pStyle w:val="ab"/>
        <w:rPr>
          <w:color w:val="000000"/>
        </w:rPr>
      </w:pPr>
    </w:p>
    <w:p w:rsidR="000E1F82" w:rsidRPr="00EB6AC8" w:rsidRDefault="000E1F82" w:rsidP="000E1F82">
      <w:pPr>
        <w:pStyle w:val="ab"/>
        <w:rPr>
          <w:color w:val="000000"/>
        </w:rPr>
      </w:pPr>
      <w:r w:rsidRPr="00EB6AC8">
        <w:rPr>
          <w:color w:val="000000"/>
        </w:rPr>
        <w:t>Ознакомлен:</w:t>
      </w:r>
    </w:p>
    <w:p w:rsidR="000E1F82" w:rsidRPr="00EB6AC8" w:rsidRDefault="000E1F82" w:rsidP="000E1F82">
      <w:pPr>
        <w:pStyle w:val="ab"/>
        <w:rPr>
          <w:color w:val="000000"/>
        </w:rPr>
      </w:pPr>
      <w:r w:rsidRPr="00EB6AC8">
        <w:rPr>
          <w:color w:val="000000"/>
        </w:rPr>
        <w:t>________________ (Ф.И.О.)</w:t>
      </w:r>
    </w:p>
    <w:p w:rsidR="000E1F82" w:rsidRPr="00EB6AC8" w:rsidRDefault="000E1F82" w:rsidP="000E1F82">
      <w:pPr>
        <w:pStyle w:val="ab"/>
        <w:rPr>
          <w:color w:val="000000"/>
          <w:sz w:val="16"/>
          <w:szCs w:val="16"/>
        </w:rPr>
      </w:pPr>
      <w:r w:rsidRPr="00EB6AC8">
        <w:rPr>
          <w:color w:val="000000"/>
          <w:sz w:val="16"/>
          <w:szCs w:val="16"/>
        </w:rPr>
        <w:t xml:space="preserve">           (подпись)</w:t>
      </w:r>
    </w:p>
    <w:p w:rsidR="000E1F82" w:rsidRPr="00EB6AC8" w:rsidRDefault="000E1F82" w:rsidP="000F1BFE">
      <w:pPr>
        <w:rPr>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455D5C"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Default="00D31187" w:rsidP="00BD6D2F">
      <w:pPr>
        <w:ind w:left="6420"/>
        <w:jc w:val="right"/>
        <w:rPr>
          <w:color w:val="000000"/>
          <w:sz w:val="24"/>
          <w:szCs w:val="24"/>
        </w:rPr>
      </w:pPr>
    </w:p>
    <w:p w:rsidR="00253E17" w:rsidRDefault="00253E17" w:rsidP="00BD6D2F">
      <w:pPr>
        <w:ind w:left="6420"/>
        <w:jc w:val="right"/>
        <w:rPr>
          <w:color w:val="000000"/>
          <w:sz w:val="24"/>
          <w:szCs w:val="24"/>
        </w:rPr>
      </w:pPr>
    </w:p>
    <w:p w:rsidR="00253E17" w:rsidRPr="00EB6AC8" w:rsidRDefault="00253E17" w:rsidP="00BD6D2F">
      <w:pPr>
        <w:ind w:left="6420"/>
        <w:jc w:val="right"/>
        <w:rPr>
          <w:color w:val="000000"/>
          <w:sz w:val="24"/>
          <w:szCs w:val="24"/>
        </w:rPr>
      </w:pPr>
    </w:p>
    <w:p w:rsidR="00D31187" w:rsidRPr="00EB6AC8" w:rsidRDefault="00D31187" w:rsidP="00D31187">
      <w:pPr>
        <w:spacing w:line="276" w:lineRule="auto"/>
        <w:jc w:val="right"/>
        <w:rPr>
          <w:rFonts w:eastAsiaTheme="minorHAnsi"/>
          <w:sz w:val="24"/>
          <w:szCs w:val="24"/>
          <w:lang w:eastAsia="en-US"/>
        </w:rPr>
      </w:pPr>
      <w:r w:rsidRPr="00EB6AC8">
        <w:rPr>
          <w:rFonts w:eastAsiaTheme="minorHAnsi"/>
          <w:sz w:val="24"/>
          <w:szCs w:val="24"/>
          <w:lang w:eastAsia="en-US"/>
        </w:rPr>
        <w:lastRenderedPageBreak/>
        <w:t>Приложение № 5</w:t>
      </w:r>
    </w:p>
    <w:p w:rsidR="00D31187" w:rsidRPr="00EB6AC8" w:rsidRDefault="00D31187" w:rsidP="00D31187">
      <w:pPr>
        <w:spacing w:line="276" w:lineRule="auto"/>
        <w:jc w:val="right"/>
        <w:rPr>
          <w:rFonts w:eastAsiaTheme="minorHAnsi"/>
          <w:sz w:val="24"/>
          <w:szCs w:val="24"/>
          <w:lang w:eastAsia="en-US"/>
        </w:rPr>
      </w:pPr>
      <w:r w:rsidRPr="00EB6AC8">
        <w:rPr>
          <w:rFonts w:eastAsiaTheme="minorHAnsi"/>
          <w:sz w:val="24"/>
          <w:szCs w:val="24"/>
          <w:lang w:eastAsia="en-US"/>
        </w:rPr>
        <w:t>к Договору №________</w:t>
      </w:r>
    </w:p>
    <w:p w:rsidR="00D31187" w:rsidRPr="00EB6AC8" w:rsidRDefault="00D31187" w:rsidP="00D31187">
      <w:pPr>
        <w:spacing w:line="276" w:lineRule="auto"/>
        <w:jc w:val="right"/>
        <w:rPr>
          <w:rFonts w:eastAsiaTheme="minorHAnsi"/>
          <w:sz w:val="24"/>
          <w:szCs w:val="24"/>
          <w:lang w:eastAsia="en-US"/>
        </w:rPr>
      </w:pPr>
      <w:r w:rsidRPr="00EB6AC8">
        <w:rPr>
          <w:rFonts w:eastAsiaTheme="minorHAnsi"/>
          <w:sz w:val="24"/>
          <w:szCs w:val="24"/>
          <w:lang w:eastAsia="en-US"/>
        </w:rPr>
        <w:t>от «___»__________ 2016 г.</w:t>
      </w:r>
    </w:p>
    <w:p w:rsidR="00D31187" w:rsidRPr="00EB6AC8" w:rsidRDefault="00D31187" w:rsidP="00D31187">
      <w:pPr>
        <w:spacing w:after="200" w:line="276" w:lineRule="auto"/>
        <w:jc w:val="right"/>
        <w:rPr>
          <w:rFonts w:eastAsiaTheme="minorHAnsi"/>
          <w:sz w:val="24"/>
          <w:szCs w:val="24"/>
          <w:lang w:eastAsia="en-US"/>
        </w:rPr>
      </w:pPr>
    </w:p>
    <w:p w:rsidR="00D31187" w:rsidRPr="00EB6AC8" w:rsidRDefault="00D31187" w:rsidP="00D31187">
      <w:pPr>
        <w:spacing w:after="200" w:line="276" w:lineRule="auto"/>
        <w:rPr>
          <w:rFonts w:eastAsiaTheme="minorHAnsi"/>
          <w:sz w:val="24"/>
          <w:szCs w:val="24"/>
          <w:lang w:eastAsia="en-US"/>
        </w:rPr>
      </w:pPr>
    </w:p>
    <w:p w:rsidR="00D31187" w:rsidRPr="00EB6AC8" w:rsidRDefault="00D31187" w:rsidP="00D31187">
      <w:pPr>
        <w:spacing w:after="200" w:line="276" w:lineRule="auto"/>
        <w:jc w:val="center"/>
        <w:rPr>
          <w:rFonts w:eastAsiaTheme="minorHAnsi"/>
          <w:sz w:val="24"/>
          <w:szCs w:val="24"/>
          <w:lang w:eastAsia="en-US"/>
        </w:rPr>
      </w:pPr>
      <w:r w:rsidRPr="00EB6AC8">
        <w:rPr>
          <w:rFonts w:eastAsiaTheme="minorHAnsi"/>
          <w:sz w:val="24"/>
          <w:szCs w:val="24"/>
          <w:lang w:eastAsia="en-US"/>
        </w:rPr>
        <w:t>Выписка из Реестра экологических аспектов ОАО «ТГК-1»</w:t>
      </w:r>
    </w:p>
    <w:p w:rsidR="00D31187" w:rsidRPr="00EB6AC8" w:rsidRDefault="00D31187" w:rsidP="00D31187">
      <w:pPr>
        <w:spacing w:after="200" w:line="276" w:lineRule="auto"/>
        <w:rPr>
          <w:rFonts w:eastAsiaTheme="minorHAnsi"/>
          <w:sz w:val="24"/>
          <w:szCs w:val="24"/>
          <w:lang w:eastAsia="en-US"/>
        </w:rPr>
      </w:pPr>
    </w:p>
    <w:tbl>
      <w:tblPr>
        <w:tblStyle w:val="af1"/>
        <w:tblW w:w="0" w:type="auto"/>
        <w:tblLook w:val="04A0" w:firstRow="1" w:lastRow="0" w:firstColumn="1" w:lastColumn="0" w:noHBand="0" w:noVBand="1"/>
      </w:tblPr>
      <w:tblGrid>
        <w:gridCol w:w="521"/>
        <w:gridCol w:w="1678"/>
        <w:gridCol w:w="1602"/>
        <w:gridCol w:w="1097"/>
        <w:gridCol w:w="2082"/>
        <w:gridCol w:w="1648"/>
        <w:gridCol w:w="1000"/>
      </w:tblGrid>
      <w:tr w:rsidR="00D31187" w:rsidRPr="00EB6AC8" w:rsidTr="00D31187">
        <w:tc>
          <w:tcPr>
            <w:tcW w:w="535"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w:t>
            </w:r>
          </w:p>
          <w:p w:rsidR="00D31187" w:rsidRPr="00EB6AC8" w:rsidRDefault="00D31187" w:rsidP="00D31187">
            <w:pPr>
              <w:rPr>
                <w:rFonts w:eastAsiaTheme="minorHAnsi"/>
                <w:sz w:val="24"/>
                <w:szCs w:val="24"/>
                <w:lang w:eastAsia="en-US"/>
              </w:rPr>
            </w:pPr>
            <w:r w:rsidRPr="00EB6AC8">
              <w:rPr>
                <w:rFonts w:eastAsiaTheme="minorHAnsi"/>
                <w:sz w:val="24"/>
                <w:szCs w:val="24"/>
                <w:lang w:eastAsia="en-US"/>
              </w:rPr>
              <w:t>п/п</w:t>
            </w:r>
          </w:p>
        </w:tc>
        <w:tc>
          <w:tcPr>
            <w:tcW w:w="2543"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Экологические аспекты</w:t>
            </w:r>
          </w:p>
        </w:tc>
        <w:tc>
          <w:tcPr>
            <w:tcW w:w="2683"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 xml:space="preserve">Характер воздействия на </w:t>
            </w:r>
          </w:p>
          <w:p w:rsidR="00D31187" w:rsidRPr="00EB6AC8" w:rsidRDefault="00D31187" w:rsidP="00D31187">
            <w:pPr>
              <w:rPr>
                <w:rFonts w:eastAsiaTheme="minorHAnsi"/>
                <w:sz w:val="24"/>
                <w:szCs w:val="24"/>
                <w:lang w:eastAsia="en-US"/>
              </w:rPr>
            </w:pPr>
            <w:r w:rsidRPr="00EB6AC8">
              <w:rPr>
                <w:rFonts w:eastAsiaTheme="minorHAnsi"/>
                <w:sz w:val="24"/>
                <w:szCs w:val="24"/>
                <w:lang w:eastAsia="en-US"/>
              </w:rPr>
              <w:t>Окружающую среду</w:t>
            </w:r>
          </w:p>
        </w:tc>
        <w:tc>
          <w:tcPr>
            <w:tcW w:w="1037"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Период</w:t>
            </w:r>
          </w:p>
        </w:tc>
        <w:tc>
          <w:tcPr>
            <w:tcW w:w="3775"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Вид производственного процесса</w:t>
            </w:r>
          </w:p>
        </w:tc>
        <w:tc>
          <w:tcPr>
            <w:tcW w:w="2109"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Филиал/ предприятие</w:t>
            </w:r>
          </w:p>
        </w:tc>
        <w:tc>
          <w:tcPr>
            <w:tcW w:w="2104"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Рейтинг аспекта</w:t>
            </w:r>
          </w:p>
        </w:tc>
      </w:tr>
      <w:tr w:rsidR="00D31187" w:rsidRPr="00EB6AC8" w:rsidTr="00D31187">
        <w:tc>
          <w:tcPr>
            <w:tcW w:w="535"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7</w:t>
            </w:r>
          </w:p>
        </w:tc>
        <w:tc>
          <w:tcPr>
            <w:tcW w:w="2543"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Обращение с отходами подрядных организаций</w:t>
            </w:r>
          </w:p>
        </w:tc>
        <w:tc>
          <w:tcPr>
            <w:tcW w:w="2683"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Образование отходов при работе подрядных организаций</w:t>
            </w:r>
          </w:p>
        </w:tc>
        <w:tc>
          <w:tcPr>
            <w:tcW w:w="1037"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Текущий</w:t>
            </w:r>
          </w:p>
        </w:tc>
        <w:tc>
          <w:tcPr>
            <w:tcW w:w="3775"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 xml:space="preserve">Работа подрядных организаций </w:t>
            </w:r>
          </w:p>
        </w:tc>
        <w:tc>
          <w:tcPr>
            <w:tcW w:w="2109"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Структурные подразделения ОАО «ТГК-1»</w:t>
            </w:r>
          </w:p>
        </w:tc>
        <w:tc>
          <w:tcPr>
            <w:tcW w:w="2104" w:type="dxa"/>
          </w:tcPr>
          <w:p w:rsidR="00D31187" w:rsidRPr="00EB6AC8" w:rsidRDefault="00D31187" w:rsidP="00D31187">
            <w:pPr>
              <w:rPr>
                <w:rFonts w:eastAsiaTheme="minorHAnsi"/>
                <w:sz w:val="24"/>
                <w:szCs w:val="24"/>
                <w:lang w:eastAsia="en-US"/>
              </w:rPr>
            </w:pPr>
            <w:r w:rsidRPr="00EB6AC8">
              <w:rPr>
                <w:rFonts w:eastAsiaTheme="minorHAnsi"/>
                <w:sz w:val="24"/>
                <w:szCs w:val="24"/>
                <w:lang w:eastAsia="en-US"/>
              </w:rPr>
              <w:t>6.4</w:t>
            </w:r>
          </w:p>
        </w:tc>
      </w:tr>
    </w:tbl>
    <w:p w:rsidR="00D31187" w:rsidRPr="00EB6AC8" w:rsidRDefault="00D31187" w:rsidP="00D31187">
      <w:pPr>
        <w:spacing w:after="200" w:line="276" w:lineRule="auto"/>
        <w:rPr>
          <w:rFonts w:eastAsiaTheme="minorHAnsi"/>
          <w:sz w:val="24"/>
          <w:szCs w:val="24"/>
          <w:lang w:eastAsia="en-US"/>
        </w:rPr>
      </w:pPr>
    </w:p>
    <w:p w:rsidR="00D31187" w:rsidRPr="00EB6AC8" w:rsidRDefault="00D31187" w:rsidP="00D31187">
      <w:pPr>
        <w:pStyle w:val="2"/>
        <w:rPr>
          <w:bCs/>
          <w:szCs w:val="24"/>
        </w:rPr>
      </w:pPr>
      <w:r w:rsidRPr="00EB6AC8">
        <w:rPr>
          <w:bCs/>
          <w:szCs w:val="24"/>
          <w:u w:val="single"/>
        </w:rPr>
        <w:t>ЗАКАЗЧИК: ПАО «ТГК-1»</w:t>
      </w:r>
      <w:r w:rsidRPr="00EB6AC8">
        <w:rPr>
          <w:bCs/>
          <w:szCs w:val="24"/>
        </w:rPr>
        <w:tab/>
      </w:r>
      <w:r w:rsidRPr="00EB6AC8">
        <w:rPr>
          <w:bCs/>
          <w:szCs w:val="24"/>
        </w:rPr>
        <w:tab/>
      </w:r>
      <w:r w:rsidRPr="00EB6AC8">
        <w:rPr>
          <w:bCs/>
          <w:szCs w:val="24"/>
        </w:rPr>
        <w:tab/>
      </w:r>
      <w:r w:rsidRPr="00EB6AC8">
        <w:rPr>
          <w:bCs/>
          <w:szCs w:val="24"/>
        </w:rPr>
        <w:tab/>
      </w:r>
      <w:r w:rsidRPr="00EB6AC8">
        <w:rPr>
          <w:bCs/>
          <w:szCs w:val="24"/>
        </w:rPr>
        <w:tab/>
        <w:t xml:space="preserve">           </w:t>
      </w:r>
      <w:r w:rsidRPr="00EB6AC8">
        <w:rPr>
          <w:bCs/>
          <w:szCs w:val="24"/>
          <w:u w:val="single"/>
        </w:rPr>
        <w:t>ПОДРЯДЧИК:</w:t>
      </w:r>
    </w:p>
    <w:p w:rsidR="00D31187" w:rsidRPr="00EB6AC8" w:rsidRDefault="00D31187" w:rsidP="00D31187">
      <w:pPr>
        <w:pStyle w:val="2"/>
        <w:rPr>
          <w:bCs/>
          <w:szCs w:val="24"/>
        </w:rPr>
      </w:pPr>
    </w:p>
    <w:p w:rsidR="00D31187" w:rsidRPr="00EB6AC8" w:rsidRDefault="00D31187" w:rsidP="00D31187">
      <w:pPr>
        <w:jc w:val="both"/>
        <w:rPr>
          <w:sz w:val="24"/>
          <w:szCs w:val="24"/>
        </w:rPr>
      </w:pPr>
      <w:r w:rsidRPr="00EB6AC8">
        <w:rPr>
          <w:sz w:val="24"/>
          <w:szCs w:val="24"/>
        </w:rPr>
        <w:t xml:space="preserve">Директор </w:t>
      </w:r>
      <w:proofErr w:type="spellStart"/>
      <w:r w:rsidRPr="00EB6AC8">
        <w:rPr>
          <w:sz w:val="24"/>
          <w:szCs w:val="24"/>
        </w:rPr>
        <w:t>ПСДТУиИТ</w:t>
      </w:r>
      <w:proofErr w:type="spellEnd"/>
    </w:p>
    <w:p w:rsidR="00D31187" w:rsidRPr="00EB6AC8" w:rsidRDefault="00D31187" w:rsidP="00D31187">
      <w:pPr>
        <w:jc w:val="both"/>
        <w:rPr>
          <w:sz w:val="24"/>
          <w:szCs w:val="24"/>
        </w:rPr>
      </w:pPr>
      <w:r w:rsidRPr="00EB6AC8">
        <w:rPr>
          <w:sz w:val="24"/>
          <w:szCs w:val="24"/>
        </w:rPr>
        <w:t>____________________</w:t>
      </w:r>
      <w:proofErr w:type="spellStart"/>
      <w:r w:rsidRPr="00EB6AC8">
        <w:rPr>
          <w:sz w:val="24"/>
          <w:szCs w:val="24"/>
        </w:rPr>
        <w:t>А.В.Малафеев</w:t>
      </w:r>
      <w:proofErr w:type="spellEnd"/>
      <w:r w:rsidRPr="00EB6AC8">
        <w:rPr>
          <w:sz w:val="24"/>
          <w:szCs w:val="24"/>
        </w:rPr>
        <w:t xml:space="preserve">       </w:t>
      </w:r>
      <w:r w:rsidRPr="00EB6AC8">
        <w:rPr>
          <w:sz w:val="24"/>
          <w:szCs w:val="24"/>
        </w:rPr>
        <w:tab/>
      </w:r>
      <w:r w:rsidRPr="00EB6AC8">
        <w:rPr>
          <w:sz w:val="24"/>
          <w:szCs w:val="24"/>
        </w:rPr>
        <w:tab/>
      </w:r>
      <w:r w:rsidRPr="00EB6AC8">
        <w:rPr>
          <w:sz w:val="24"/>
          <w:szCs w:val="24"/>
        </w:rPr>
        <w:tab/>
        <w:t>______________________</w:t>
      </w:r>
    </w:p>
    <w:p w:rsidR="00D31187" w:rsidRPr="00EB6AC8" w:rsidRDefault="00D31187" w:rsidP="00D31187">
      <w:pPr>
        <w:keepNext/>
        <w:keepLines/>
        <w:ind w:left="20" w:right="20"/>
        <w:rPr>
          <w:sz w:val="24"/>
          <w:szCs w:val="24"/>
        </w:rPr>
      </w:pPr>
    </w:p>
    <w:p w:rsidR="00D31187" w:rsidRPr="00EB6AC8" w:rsidRDefault="00D31187" w:rsidP="00D31187">
      <w:pPr>
        <w:spacing w:after="200" w:line="276" w:lineRule="auto"/>
        <w:rPr>
          <w:rFonts w:eastAsiaTheme="minorHAnsi"/>
          <w:sz w:val="24"/>
          <w:szCs w:val="24"/>
          <w:lang w:eastAsia="en-US"/>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RDefault="00D31187" w:rsidP="00BD6D2F">
      <w:pPr>
        <w:ind w:left="6420"/>
        <w:jc w:val="right"/>
        <w:rPr>
          <w:color w:val="000000"/>
          <w:sz w:val="24"/>
          <w:szCs w:val="24"/>
        </w:rPr>
      </w:pPr>
    </w:p>
    <w:p w:rsidR="00D31187" w:rsidRPr="00EB6AC8" w:rsidDel="00AD670F" w:rsidRDefault="00D31187" w:rsidP="00BD6D2F">
      <w:pPr>
        <w:ind w:left="6420"/>
        <w:jc w:val="right"/>
        <w:rPr>
          <w:del w:id="5" w:author="Муравьева Елена Галактионовна" w:date="2016-09-07T09:14:00Z"/>
          <w:color w:val="000000"/>
          <w:sz w:val="24"/>
          <w:szCs w:val="24"/>
        </w:rPr>
      </w:pPr>
    </w:p>
    <w:p w:rsidR="00D31187" w:rsidRPr="00EB6AC8" w:rsidRDefault="00D31187" w:rsidP="00D31187">
      <w:pPr>
        <w:pStyle w:val="Heading70"/>
        <w:keepNext/>
        <w:keepLines/>
        <w:pageBreakBefore/>
        <w:shd w:val="clear" w:color="auto" w:fill="auto"/>
        <w:spacing w:after="0" w:line="240" w:lineRule="auto"/>
        <w:ind w:left="5664" w:firstLine="709"/>
        <w:rPr>
          <w:rFonts w:ascii="Times New Roman" w:hAnsi="Times New Roman" w:cs="Times New Roman"/>
        </w:rPr>
      </w:pPr>
      <w:del w:id="6" w:author="Муравьева Елена Галактионовна" w:date="2016-09-07T09:14:00Z">
        <w:r w:rsidRPr="00EB6AC8" w:rsidDel="00AD670F">
          <w:rPr>
            <w:rFonts w:ascii="Times New Roman" w:hAnsi="Times New Roman" w:cs="Times New Roman"/>
          </w:rPr>
          <w:lastRenderedPageBreak/>
          <w:delText xml:space="preserve">   </w:delText>
        </w:r>
      </w:del>
      <w:r w:rsidRPr="00EB6AC8">
        <w:rPr>
          <w:rFonts w:ascii="Times New Roman" w:hAnsi="Times New Roman" w:cs="Times New Roman"/>
        </w:rPr>
        <w:t>Приложение №  6</w:t>
      </w:r>
    </w:p>
    <w:p w:rsidR="00D31187" w:rsidRPr="00EB6AC8" w:rsidRDefault="00D31187" w:rsidP="00D31187">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EB6AC8">
        <w:rPr>
          <w:rFonts w:ascii="Times New Roman" w:hAnsi="Times New Roman" w:cs="Times New Roman"/>
        </w:rPr>
        <w:t>к Договору №____</w:t>
      </w:r>
    </w:p>
    <w:p w:rsidR="00D31187" w:rsidRPr="00EB6AC8" w:rsidRDefault="00D31187" w:rsidP="00D31187">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EB6AC8">
        <w:rPr>
          <w:rFonts w:ascii="Times New Roman" w:hAnsi="Times New Roman" w:cs="Times New Roman"/>
        </w:rPr>
        <w:t>от «___ »______2016 г.</w:t>
      </w:r>
    </w:p>
    <w:p w:rsidR="00D31187" w:rsidRPr="00EB6AC8" w:rsidRDefault="00D31187" w:rsidP="00D31187">
      <w:pPr>
        <w:pStyle w:val="Heading70"/>
        <w:keepNext/>
        <w:keepLines/>
        <w:shd w:val="clear" w:color="auto" w:fill="auto"/>
        <w:spacing w:after="0" w:line="240" w:lineRule="auto"/>
        <w:ind w:right="700"/>
        <w:jc w:val="right"/>
        <w:rPr>
          <w:rFonts w:ascii="Times New Roman" w:hAnsi="Times New Roman" w:cs="Times New Roman"/>
        </w:rPr>
      </w:pPr>
      <w:bookmarkStart w:id="7" w:name="bookmark7"/>
    </w:p>
    <w:p w:rsidR="00D31187" w:rsidRPr="00EB6AC8" w:rsidRDefault="00D31187" w:rsidP="00D31187">
      <w:pPr>
        <w:pStyle w:val="Heading70"/>
        <w:keepNext/>
        <w:keepLines/>
        <w:shd w:val="clear" w:color="auto" w:fill="auto"/>
        <w:spacing w:after="0" w:line="240" w:lineRule="auto"/>
        <w:ind w:right="700"/>
        <w:jc w:val="center"/>
        <w:rPr>
          <w:rFonts w:ascii="Times New Roman" w:hAnsi="Times New Roman" w:cs="Times New Roman"/>
        </w:rPr>
      </w:pPr>
      <w:r w:rsidRPr="00EB6AC8">
        <w:rPr>
          <w:rFonts w:ascii="Times New Roman" w:hAnsi="Times New Roman" w:cs="Times New Roman"/>
        </w:rPr>
        <w:t xml:space="preserve">ТРЕБОВАНИЯ </w:t>
      </w:r>
    </w:p>
    <w:p w:rsidR="00D31187" w:rsidRPr="00EB6AC8" w:rsidRDefault="00D31187" w:rsidP="00D31187">
      <w:pPr>
        <w:pStyle w:val="Heading70"/>
        <w:keepNext/>
        <w:keepLines/>
        <w:shd w:val="clear" w:color="auto" w:fill="auto"/>
        <w:spacing w:after="0" w:line="240" w:lineRule="auto"/>
        <w:ind w:right="700"/>
        <w:jc w:val="center"/>
        <w:rPr>
          <w:rFonts w:ascii="Times New Roman" w:hAnsi="Times New Roman" w:cs="Times New Roman"/>
        </w:rPr>
      </w:pPr>
      <w:r w:rsidRPr="00EB6AC8">
        <w:rPr>
          <w:rFonts w:ascii="Times New Roman" w:hAnsi="Times New Roman" w:cs="Times New Roman"/>
        </w:rPr>
        <w:t>по охране труда, промышленной безопасности и охране окружающей среды</w:t>
      </w:r>
      <w:bookmarkEnd w:id="7"/>
    </w:p>
    <w:p w:rsidR="00D31187" w:rsidRPr="00EB6AC8" w:rsidRDefault="00D31187" w:rsidP="00D31187">
      <w:pPr>
        <w:pStyle w:val="Heading70"/>
        <w:keepNext/>
        <w:keepLines/>
        <w:shd w:val="clear" w:color="auto" w:fill="auto"/>
        <w:spacing w:after="0" w:line="240" w:lineRule="auto"/>
        <w:ind w:right="700"/>
        <w:jc w:val="center"/>
        <w:rPr>
          <w:rFonts w:ascii="Times New Roman" w:hAnsi="Times New Roman" w:cs="Times New Roman"/>
        </w:rPr>
      </w:pPr>
      <w:bookmarkStart w:id="8" w:name="bookmark8"/>
    </w:p>
    <w:p w:rsidR="00D31187" w:rsidRPr="00EB6AC8" w:rsidRDefault="00D31187" w:rsidP="00D31187">
      <w:pPr>
        <w:pStyle w:val="Heading70"/>
        <w:keepNext/>
        <w:keepLines/>
        <w:shd w:val="clear" w:color="auto" w:fill="auto"/>
        <w:spacing w:after="0" w:line="240" w:lineRule="auto"/>
        <w:ind w:right="700"/>
        <w:jc w:val="center"/>
        <w:rPr>
          <w:rFonts w:ascii="Times New Roman" w:hAnsi="Times New Roman" w:cs="Times New Roman"/>
        </w:rPr>
      </w:pPr>
      <w:r w:rsidRPr="00EB6AC8">
        <w:rPr>
          <w:rFonts w:ascii="Times New Roman" w:hAnsi="Times New Roman" w:cs="Times New Roman"/>
        </w:rPr>
        <w:t>1. Введение.</w:t>
      </w:r>
      <w:bookmarkEnd w:id="8"/>
    </w:p>
    <w:p w:rsidR="00D31187" w:rsidRPr="00EB6AC8" w:rsidRDefault="00D31187" w:rsidP="00D31187">
      <w:pPr>
        <w:pStyle w:val="31"/>
        <w:numPr>
          <w:ilvl w:val="0"/>
          <w:numId w:val="25"/>
        </w:numPr>
        <w:shd w:val="clear" w:color="auto" w:fill="auto"/>
        <w:tabs>
          <w:tab w:val="left" w:pos="1262"/>
        </w:tabs>
        <w:spacing w:line="240" w:lineRule="auto"/>
        <w:ind w:left="20" w:right="40" w:firstLine="720"/>
        <w:rPr>
          <w:rFonts w:ascii="Times New Roman" w:hAnsi="Times New Roman" w:cs="Times New Roman"/>
        </w:rPr>
      </w:pPr>
      <w:r w:rsidRPr="00EB6AC8">
        <w:rPr>
          <w:rFonts w:ascii="Times New Roman" w:hAnsi="Times New Roman" w:cs="Times New Roman"/>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rsidR="00D31187" w:rsidRPr="00EB6AC8" w:rsidRDefault="00D31187" w:rsidP="00D31187">
      <w:pPr>
        <w:pStyle w:val="31"/>
        <w:numPr>
          <w:ilvl w:val="0"/>
          <w:numId w:val="25"/>
        </w:numPr>
        <w:shd w:val="clear" w:color="auto" w:fill="auto"/>
        <w:tabs>
          <w:tab w:val="left" w:pos="1208"/>
        </w:tabs>
        <w:spacing w:line="240" w:lineRule="auto"/>
        <w:ind w:left="20" w:right="40" w:firstLine="720"/>
        <w:rPr>
          <w:rFonts w:ascii="Times New Roman" w:hAnsi="Times New Roman" w:cs="Times New Roman"/>
        </w:rPr>
      </w:pPr>
      <w:r w:rsidRPr="00EB6AC8">
        <w:rPr>
          <w:rFonts w:ascii="Times New Roman" w:hAnsi="Times New Roman" w:cs="Times New Roman"/>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rsidR="00D31187" w:rsidRPr="00EB6AC8" w:rsidRDefault="00D31187" w:rsidP="00D31187">
      <w:pPr>
        <w:pStyle w:val="31"/>
        <w:numPr>
          <w:ilvl w:val="0"/>
          <w:numId w:val="25"/>
        </w:numPr>
        <w:shd w:val="clear" w:color="auto" w:fill="auto"/>
        <w:tabs>
          <w:tab w:val="left" w:pos="1204"/>
        </w:tabs>
        <w:spacing w:line="240" w:lineRule="auto"/>
        <w:ind w:left="20" w:right="40" w:firstLine="720"/>
        <w:rPr>
          <w:rFonts w:ascii="Times New Roman" w:hAnsi="Times New Roman" w:cs="Times New Roman"/>
        </w:rPr>
      </w:pPr>
      <w:r w:rsidRPr="00EB6AC8">
        <w:rPr>
          <w:rFonts w:ascii="Times New Roman" w:hAnsi="Times New Roman" w:cs="Times New Roman"/>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rsidR="00D31187" w:rsidRPr="00EB6AC8" w:rsidRDefault="00D31187" w:rsidP="00D31187">
      <w:pPr>
        <w:pStyle w:val="Heading70"/>
        <w:keepNext/>
        <w:keepLines/>
        <w:numPr>
          <w:ilvl w:val="1"/>
          <w:numId w:val="25"/>
        </w:numPr>
        <w:shd w:val="clear" w:color="auto" w:fill="auto"/>
        <w:tabs>
          <w:tab w:val="left" w:pos="2883"/>
        </w:tabs>
        <w:spacing w:after="0" w:line="240" w:lineRule="auto"/>
        <w:ind w:left="2620"/>
        <w:rPr>
          <w:rFonts w:ascii="Times New Roman" w:hAnsi="Times New Roman" w:cs="Times New Roman"/>
        </w:rPr>
      </w:pPr>
      <w:bookmarkStart w:id="9" w:name="bookmark9"/>
      <w:r w:rsidRPr="00EB6AC8">
        <w:rPr>
          <w:rFonts w:ascii="Times New Roman" w:hAnsi="Times New Roman" w:cs="Times New Roman"/>
        </w:rPr>
        <w:t>Соблюдение требований законодательства.</w:t>
      </w:r>
      <w:bookmarkEnd w:id="9"/>
    </w:p>
    <w:p w:rsidR="00D31187" w:rsidRPr="00EB6AC8" w:rsidRDefault="00D31187" w:rsidP="00D31187">
      <w:pPr>
        <w:pStyle w:val="31"/>
        <w:numPr>
          <w:ilvl w:val="2"/>
          <w:numId w:val="25"/>
        </w:numPr>
        <w:shd w:val="clear" w:color="auto" w:fill="auto"/>
        <w:tabs>
          <w:tab w:val="left" w:pos="1258"/>
        </w:tabs>
        <w:spacing w:line="240" w:lineRule="auto"/>
        <w:ind w:left="20" w:right="40" w:firstLine="720"/>
        <w:rPr>
          <w:rFonts w:ascii="Times New Roman" w:hAnsi="Times New Roman" w:cs="Times New Roman"/>
        </w:rPr>
      </w:pPr>
      <w:r w:rsidRPr="00EB6AC8">
        <w:rPr>
          <w:rFonts w:ascii="Times New Roman" w:hAnsi="Times New Roman" w:cs="Times New Roman"/>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rsidR="00D31187" w:rsidRPr="00EB6AC8" w:rsidRDefault="00D31187" w:rsidP="00D31187">
      <w:pPr>
        <w:pStyle w:val="31"/>
        <w:numPr>
          <w:ilvl w:val="2"/>
          <w:numId w:val="25"/>
        </w:numPr>
        <w:shd w:val="clear" w:color="auto" w:fill="auto"/>
        <w:tabs>
          <w:tab w:val="left" w:pos="1402"/>
        </w:tabs>
        <w:spacing w:line="240" w:lineRule="auto"/>
        <w:ind w:left="20" w:right="40" w:firstLine="720"/>
        <w:rPr>
          <w:rFonts w:ascii="Times New Roman" w:hAnsi="Times New Roman" w:cs="Times New Roman"/>
        </w:rPr>
      </w:pPr>
      <w:r w:rsidRPr="00EB6AC8">
        <w:rPr>
          <w:rFonts w:ascii="Times New Roman" w:hAnsi="Times New Roman" w:cs="Times New Roman"/>
        </w:rPr>
        <w:t>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ПБ и ООС. Подрядчик принимает все обоснованные меры предосторожности, направленные на обеспечения ОТ, ПБ и ООС в процессе выполнения работ.</w:t>
      </w:r>
    </w:p>
    <w:p w:rsidR="00D31187" w:rsidRPr="00EB6AC8" w:rsidRDefault="00D31187" w:rsidP="00D31187">
      <w:pPr>
        <w:pStyle w:val="31"/>
        <w:numPr>
          <w:ilvl w:val="2"/>
          <w:numId w:val="25"/>
        </w:numPr>
        <w:shd w:val="clear" w:color="auto" w:fill="auto"/>
        <w:tabs>
          <w:tab w:val="left" w:pos="1359"/>
        </w:tabs>
        <w:spacing w:line="240" w:lineRule="auto"/>
        <w:ind w:left="20" w:right="40" w:firstLine="720"/>
        <w:rPr>
          <w:rFonts w:ascii="Times New Roman" w:hAnsi="Times New Roman" w:cs="Times New Roman"/>
        </w:rPr>
      </w:pPr>
      <w:r w:rsidRPr="00EB6AC8">
        <w:rPr>
          <w:rFonts w:ascii="Times New Roman" w:hAnsi="Times New Roman" w:cs="Times New Roman"/>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rsidR="00D31187" w:rsidRPr="00EB6AC8" w:rsidRDefault="00D31187" w:rsidP="00D31187">
      <w:pPr>
        <w:pStyle w:val="Heading70"/>
        <w:keepNext/>
        <w:keepLines/>
        <w:numPr>
          <w:ilvl w:val="1"/>
          <w:numId w:val="25"/>
        </w:numPr>
        <w:shd w:val="clear" w:color="auto" w:fill="auto"/>
        <w:tabs>
          <w:tab w:val="left" w:pos="2883"/>
        </w:tabs>
        <w:spacing w:after="0" w:line="240" w:lineRule="auto"/>
        <w:ind w:left="2620"/>
        <w:rPr>
          <w:rFonts w:ascii="Times New Roman" w:hAnsi="Times New Roman" w:cs="Times New Roman"/>
        </w:rPr>
      </w:pPr>
      <w:bookmarkStart w:id="10" w:name="bookmark10"/>
      <w:r w:rsidRPr="00EB6AC8">
        <w:rPr>
          <w:rFonts w:ascii="Times New Roman" w:hAnsi="Times New Roman" w:cs="Times New Roman"/>
        </w:rPr>
        <w:t>Средства индивидуальной защиты (СИЗ).</w:t>
      </w:r>
      <w:bookmarkEnd w:id="10"/>
    </w:p>
    <w:p w:rsidR="00D31187" w:rsidRPr="00EB6AC8" w:rsidRDefault="00D31187" w:rsidP="00D31187">
      <w:pPr>
        <w:pStyle w:val="31"/>
        <w:numPr>
          <w:ilvl w:val="2"/>
          <w:numId w:val="25"/>
        </w:numPr>
        <w:shd w:val="clear" w:color="auto" w:fill="auto"/>
        <w:tabs>
          <w:tab w:val="left" w:pos="1406"/>
        </w:tabs>
        <w:spacing w:line="240" w:lineRule="auto"/>
        <w:ind w:left="20" w:right="40" w:firstLine="720"/>
        <w:rPr>
          <w:rFonts w:ascii="Times New Roman" w:hAnsi="Times New Roman" w:cs="Times New Roman"/>
        </w:rPr>
      </w:pPr>
      <w:r w:rsidRPr="00EB6AC8">
        <w:rPr>
          <w:rFonts w:ascii="Times New Roman" w:hAnsi="Times New Roman" w:cs="Times New Roman"/>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rsidR="00D31187" w:rsidRPr="00EB6AC8" w:rsidRDefault="00D31187" w:rsidP="00D31187">
      <w:pPr>
        <w:pStyle w:val="31"/>
        <w:numPr>
          <w:ilvl w:val="0"/>
          <w:numId w:val="31"/>
        </w:numPr>
        <w:shd w:val="clear" w:color="auto" w:fill="auto"/>
        <w:tabs>
          <w:tab w:val="left" w:pos="866"/>
        </w:tabs>
        <w:spacing w:line="240" w:lineRule="auto"/>
        <w:ind w:left="20" w:firstLine="720"/>
        <w:rPr>
          <w:rFonts w:ascii="Times New Roman" w:hAnsi="Times New Roman" w:cs="Times New Roman"/>
        </w:rPr>
      </w:pPr>
      <w:r w:rsidRPr="00EB6AC8">
        <w:rPr>
          <w:rFonts w:ascii="Times New Roman" w:hAnsi="Times New Roman" w:cs="Times New Roman"/>
        </w:rPr>
        <w:t>Спецодежда;</w:t>
      </w:r>
    </w:p>
    <w:p w:rsidR="00D31187" w:rsidRPr="00EB6AC8" w:rsidRDefault="00D31187" w:rsidP="00D31187">
      <w:pPr>
        <w:pStyle w:val="31"/>
        <w:numPr>
          <w:ilvl w:val="0"/>
          <w:numId w:val="31"/>
        </w:numPr>
        <w:shd w:val="clear" w:color="auto" w:fill="auto"/>
        <w:tabs>
          <w:tab w:val="left" w:pos="866"/>
        </w:tabs>
        <w:spacing w:line="240" w:lineRule="auto"/>
        <w:ind w:left="20" w:firstLine="720"/>
        <w:rPr>
          <w:rFonts w:ascii="Times New Roman" w:hAnsi="Times New Roman" w:cs="Times New Roman"/>
        </w:rPr>
      </w:pPr>
      <w:r w:rsidRPr="00EB6AC8">
        <w:rPr>
          <w:rFonts w:ascii="Times New Roman" w:hAnsi="Times New Roman" w:cs="Times New Roman"/>
        </w:rPr>
        <w:t>Защитная обувь;</w:t>
      </w:r>
    </w:p>
    <w:p w:rsidR="00D31187" w:rsidRPr="00EB6AC8" w:rsidRDefault="00D31187" w:rsidP="00D31187">
      <w:pPr>
        <w:pStyle w:val="31"/>
        <w:numPr>
          <w:ilvl w:val="0"/>
          <w:numId w:val="31"/>
        </w:numPr>
        <w:shd w:val="clear" w:color="auto" w:fill="auto"/>
        <w:tabs>
          <w:tab w:val="left" w:pos="859"/>
        </w:tabs>
        <w:spacing w:line="240" w:lineRule="auto"/>
        <w:ind w:left="20" w:firstLine="720"/>
        <w:rPr>
          <w:rFonts w:ascii="Times New Roman" w:hAnsi="Times New Roman" w:cs="Times New Roman"/>
        </w:rPr>
      </w:pPr>
      <w:r w:rsidRPr="00EB6AC8">
        <w:rPr>
          <w:rFonts w:ascii="Times New Roman" w:hAnsi="Times New Roman" w:cs="Times New Roman"/>
        </w:rPr>
        <w:t>Каска;</w:t>
      </w:r>
    </w:p>
    <w:p w:rsidR="00D31187" w:rsidRPr="00EB6AC8" w:rsidRDefault="00D31187" w:rsidP="00D31187">
      <w:pPr>
        <w:pStyle w:val="31"/>
        <w:numPr>
          <w:ilvl w:val="0"/>
          <w:numId w:val="31"/>
        </w:numPr>
        <w:shd w:val="clear" w:color="auto" w:fill="auto"/>
        <w:tabs>
          <w:tab w:val="left" w:pos="862"/>
        </w:tabs>
        <w:spacing w:line="240" w:lineRule="auto"/>
        <w:ind w:left="20" w:firstLine="720"/>
        <w:rPr>
          <w:rFonts w:ascii="Times New Roman" w:hAnsi="Times New Roman" w:cs="Times New Roman"/>
        </w:rPr>
      </w:pPr>
      <w:r w:rsidRPr="00EB6AC8">
        <w:rPr>
          <w:rFonts w:ascii="Times New Roman" w:hAnsi="Times New Roman" w:cs="Times New Roman"/>
        </w:rPr>
        <w:t>Защитные очки;</w:t>
      </w:r>
    </w:p>
    <w:p w:rsidR="00D31187" w:rsidRPr="00EB6AC8" w:rsidRDefault="00D31187" w:rsidP="00D31187">
      <w:pPr>
        <w:pStyle w:val="31"/>
        <w:numPr>
          <w:ilvl w:val="0"/>
          <w:numId w:val="31"/>
        </w:numPr>
        <w:shd w:val="clear" w:color="auto" w:fill="auto"/>
        <w:tabs>
          <w:tab w:val="left" w:pos="859"/>
        </w:tabs>
        <w:spacing w:line="240" w:lineRule="auto"/>
        <w:ind w:left="20" w:firstLine="720"/>
        <w:rPr>
          <w:rFonts w:ascii="Times New Roman" w:hAnsi="Times New Roman" w:cs="Times New Roman"/>
        </w:rPr>
      </w:pPr>
      <w:r w:rsidRPr="00EB6AC8">
        <w:rPr>
          <w:rFonts w:ascii="Times New Roman" w:hAnsi="Times New Roman" w:cs="Times New Roman"/>
        </w:rPr>
        <w:t>Рабочие перчатки (рукавицы).</w:t>
      </w:r>
    </w:p>
    <w:p w:rsidR="00D31187" w:rsidRPr="00EB6AC8" w:rsidRDefault="00D31187" w:rsidP="00D31187">
      <w:pPr>
        <w:pStyle w:val="31"/>
        <w:numPr>
          <w:ilvl w:val="2"/>
          <w:numId w:val="25"/>
        </w:numPr>
        <w:shd w:val="clear" w:color="auto" w:fill="auto"/>
        <w:tabs>
          <w:tab w:val="left" w:pos="1273"/>
        </w:tabs>
        <w:spacing w:line="240" w:lineRule="auto"/>
        <w:ind w:left="20" w:right="40" w:firstLine="720"/>
        <w:rPr>
          <w:rFonts w:ascii="Times New Roman" w:hAnsi="Times New Roman" w:cs="Times New Roman"/>
        </w:rPr>
      </w:pPr>
      <w:r w:rsidRPr="00EB6AC8">
        <w:rPr>
          <w:rFonts w:ascii="Times New Roman" w:hAnsi="Times New Roman" w:cs="Times New Roman"/>
        </w:rPr>
        <w:t>Персонал, выполняющий опасные работы, должен быть дополнительно обеспечен соответствующими СИЗ, например, но, не ограничиваясь следующим:</w:t>
      </w:r>
    </w:p>
    <w:p w:rsidR="00D31187" w:rsidRPr="00EB6AC8" w:rsidRDefault="00D31187" w:rsidP="00D31187">
      <w:pPr>
        <w:pStyle w:val="31"/>
        <w:numPr>
          <w:ilvl w:val="0"/>
          <w:numId w:val="32"/>
        </w:numPr>
        <w:shd w:val="clear" w:color="auto" w:fill="auto"/>
        <w:tabs>
          <w:tab w:val="left" w:pos="909"/>
        </w:tabs>
        <w:spacing w:line="240" w:lineRule="auto"/>
        <w:ind w:left="20" w:right="40" w:firstLine="720"/>
        <w:rPr>
          <w:rFonts w:ascii="Times New Roman" w:hAnsi="Times New Roman" w:cs="Times New Roman"/>
        </w:rPr>
      </w:pPr>
      <w:r w:rsidRPr="00EB6AC8">
        <w:rPr>
          <w:rFonts w:ascii="Times New Roman" w:hAnsi="Times New Roman" w:cs="Times New Roman"/>
        </w:rPr>
        <w:t>Защитная маска для работы с химическими реагентами или со шлифовальным кругом;</w:t>
      </w:r>
    </w:p>
    <w:p w:rsidR="00D31187" w:rsidRPr="00EB6AC8" w:rsidRDefault="00D31187" w:rsidP="00D31187">
      <w:pPr>
        <w:pStyle w:val="31"/>
        <w:numPr>
          <w:ilvl w:val="0"/>
          <w:numId w:val="32"/>
        </w:numPr>
        <w:shd w:val="clear" w:color="auto" w:fill="auto"/>
        <w:tabs>
          <w:tab w:val="left" w:pos="891"/>
        </w:tabs>
        <w:spacing w:line="240" w:lineRule="auto"/>
        <w:ind w:left="20" w:right="40" w:firstLine="720"/>
        <w:rPr>
          <w:rFonts w:ascii="Times New Roman" w:hAnsi="Times New Roman" w:cs="Times New Roman"/>
        </w:rPr>
      </w:pPr>
      <w:r w:rsidRPr="00EB6AC8">
        <w:rPr>
          <w:rFonts w:ascii="Times New Roman" w:hAnsi="Times New Roman" w:cs="Times New Roman"/>
        </w:rPr>
        <w:t>Закрытые защитные очки, защитные маски и термоустойчивые перчатки (краги) для сварочных работ;</w:t>
      </w:r>
    </w:p>
    <w:p w:rsidR="00D31187" w:rsidRPr="00EB6AC8" w:rsidRDefault="00D31187" w:rsidP="00D31187">
      <w:pPr>
        <w:pStyle w:val="31"/>
        <w:numPr>
          <w:ilvl w:val="0"/>
          <w:numId w:val="32"/>
        </w:numPr>
        <w:shd w:val="clear" w:color="auto" w:fill="auto"/>
        <w:tabs>
          <w:tab w:val="left" w:pos="888"/>
        </w:tabs>
        <w:spacing w:line="240" w:lineRule="auto"/>
        <w:ind w:left="20" w:firstLine="720"/>
        <w:rPr>
          <w:rFonts w:ascii="Times New Roman" w:hAnsi="Times New Roman" w:cs="Times New Roman"/>
        </w:rPr>
      </w:pPr>
      <w:r w:rsidRPr="00EB6AC8">
        <w:rPr>
          <w:rFonts w:ascii="Times New Roman" w:hAnsi="Times New Roman" w:cs="Times New Roman"/>
        </w:rPr>
        <w:t>Специальные перчатки и фартуки для работ с химическими реагентами.</w:t>
      </w:r>
    </w:p>
    <w:p w:rsidR="00D31187" w:rsidRPr="00EB6AC8" w:rsidRDefault="00D31187" w:rsidP="00D31187">
      <w:pPr>
        <w:pStyle w:val="31"/>
        <w:numPr>
          <w:ilvl w:val="2"/>
          <w:numId w:val="25"/>
        </w:numPr>
        <w:shd w:val="clear" w:color="auto" w:fill="auto"/>
        <w:tabs>
          <w:tab w:val="left" w:pos="1219"/>
        </w:tabs>
        <w:spacing w:line="240" w:lineRule="auto"/>
        <w:ind w:left="20" w:right="40" w:firstLine="720"/>
        <w:rPr>
          <w:rFonts w:ascii="Times New Roman" w:hAnsi="Times New Roman" w:cs="Times New Roman"/>
        </w:rPr>
      </w:pPr>
      <w:r w:rsidRPr="00EB6AC8">
        <w:rPr>
          <w:rFonts w:ascii="Times New Roman" w:hAnsi="Times New Roman" w:cs="Times New Roman"/>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rsidR="00D31187" w:rsidRPr="00EB6AC8" w:rsidRDefault="00D31187" w:rsidP="00D31187">
      <w:pPr>
        <w:pStyle w:val="31"/>
        <w:numPr>
          <w:ilvl w:val="2"/>
          <w:numId w:val="25"/>
        </w:numPr>
        <w:shd w:val="clear" w:color="auto" w:fill="auto"/>
        <w:tabs>
          <w:tab w:val="left" w:pos="1240"/>
        </w:tabs>
        <w:spacing w:line="240" w:lineRule="auto"/>
        <w:ind w:left="20" w:right="40" w:firstLine="720"/>
        <w:rPr>
          <w:rFonts w:ascii="Times New Roman" w:hAnsi="Times New Roman" w:cs="Times New Roman"/>
        </w:rPr>
      </w:pPr>
      <w:r w:rsidRPr="00EB6AC8">
        <w:rPr>
          <w:rFonts w:ascii="Times New Roman" w:hAnsi="Times New Roman" w:cs="Times New Roman"/>
        </w:rPr>
        <w:t xml:space="preserve">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w:t>
      </w:r>
      <w:proofErr w:type="spellStart"/>
      <w:r w:rsidRPr="00EB6AC8">
        <w:rPr>
          <w:rFonts w:ascii="Times New Roman" w:hAnsi="Times New Roman" w:cs="Times New Roman"/>
        </w:rPr>
        <w:t>антистатичных</w:t>
      </w:r>
      <w:proofErr w:type="spellEnd"/>
      <w:r w:rsidRPr="00EB6AC8">
        <w:rPr>
          <w:rFonts w:ascii="Times New Roman" w:hAnsi="Times New Roman" w:cs="Times New Roman"/>
        </w:rPr>
        <w:t xml:space="preserve"> материалов.</w:t>
      </w:r>
    </w:p>
    <w:p w:rsidR="00D31187" w:rsidRPr="00EB6AC8" w:rsidRDefault="00D31187" w:rsidP="00D31187">
      <w:pPr>
        <w:pStyle w:val="31"/>
        <w:shd w:val="clear" w:color="auto" w:fill="auto"/>
        <w:tabs>
          <w:tab w:val="left" w:pos="1240"/>
        </w:tabs>
        <w:spacing w:line="240" w:lineRule="auto"/>
        <w:ind w:left="740" w:right="40" w:firstLine="0"/>
        <w:rPr>
          <w:rFonts w:ascii="Times New Roman" w:hAnsi="Times New Roman" w:cs="Times New Roman"/>
        </w:rPr>
      </w:pPr>
    </w:p>
    <w:p w:rsidR="00D31187" w:rsidRPr="00EB6AC8" w:rsidRDefault="00D31187" w:rsidP="00D31187">
      <w:pPr>
        <w:pStyle w:val="Heading70"/>
        <w:keepNext/>
        <w:keepLines/>
        <w:shd w:val="clear" w:color="auto" w:fill="auto"/>
        <w:spacing w:after="0" w:line="240" w:lineRule="auto"/>
        <w:rPr>
          <w:rFonts w:ascii="Times New Roman" w:hAnsi="Times New Roman" w:cs="Times New Roman"/>
        </w:rPr>
      </w:pPr>
      <w:bookmarkStart w:id="11" w:name="bookmark11"/>
      <w:r w:rsidRPr="00EB6AC8">
        <w:rPr>
          <w:rFonts w:ascii="Times New Roman" w:hAnsi="Times New Roman" w:cs="Times New Roman"/>
        </w:rPr>
        <w:lastRenderedPageBreak/>
        <w:t xml:space="preserve">                                               4. Транспорт Подрядчика.</w:t>
      </w:r>
      <w:bookmarkEnd w:id="11"/>
    </w:p>
    <w:p w:rsidR="00D31187" w:rsidRPr="00EB6AC8" w:rsidRDefault="00D31187" w:rsidP="00D31187">
      <w:pPr>
        <w:pStyle w:val="31"/>
        <w:numPr>
          <w:ilvl w:val="3"/>
          <w:numId w:val="25"/>
        </w:numPr>
        <w:shd w:val="clear" w:color="auto" w:fill="auto"/>
        <w:tabs>
          <w:tab w:val="left" w:pos="1190"/>
        </w:tabs>
        <w:spacing w:line="240" w:lineRule="auto"/>
        <w:ind w:left="20" w:right="40" w:firstLine="720"/>
        <w:rPr>
          <w:rFonts w:ascii="Times New Roman" w:hAnsi="Times New Roman" w:cs="Times New Roman"/>
        </w:rPr>
      </w:pPr>
      <w:r w:rsidRPr="00EB6AC8">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rsidR="00D31187" w:rsidRPr="00EB6AC8" w:rsidRDefault="00D31187" w:rsidP="00D31187">
      <w:pPr>
        <w:pStyle w:val="31"/>
        <w:numPr>
          <w:ilvl w:val="0"/>
          <w:numId w:val="32"/>
        </w:numPr>
        <w:shd w:val="clear" w:color="auto" w:fill="auto"/>
        <w:tabs>
          <w:tab w:val="left" w:pos="960"/>
        </w:tabs>
        <w:spacing w:line="240" w:lineRule="auto"/>
        <w:ind w:left="20" w:right="40" w:firstLine="720"/>
        <w:rPr>
          <w:rFonts w:ascii="Times New Roman" w:hAnsi="Times New Roman" w:cs="Times New Roman"/>
        </w:rPr>
      </w:pPr>
      <w:r w:rsidRPr="00EB6AC8">
        <w:rPr>
          <w:rFonts w:ascii="Times New Roman" w:hAnsi="Times New Roman" w:cs="Times New Roman"/>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rsidR="00D31187" w:rsidRPr="00EB6AC8" w:rsidRDefault="00D31187" w:rsidP="00D31187">
      <w:pPr>
        <w:pStyle w:val="31"/>
        <w:numPr>
          <w:ilvl w:val="0"/>
          <w:numId w:val="32"/>
        </w:numPr>
        <w:shd w:val="clear" w:color="auto" w:fill="auto"/>
        <w:tabs>
          <w:tab w:val="left" w:pos="891"/>
        </w:tabs>
        <w:spacing w:line="240" w:lineRule="auto"/>
        <w:ind w:left="20" w:firstLine="720"/>
        <w:rPr>
          <w:rFonts w:ascii="Times New Roman" w:hAnsi="Times New Roman" w:cs="Times New Roman"/>
        </w:rPr>
      </w:pPr>
      <w:r w:rsidRPr="00EB6AC8">
        <w:rPr>
          <w:rFonts w:ascii="Times New Roman" w:hAnsi="Times New Roman" w:cs="Times New Roman"/>
        </w:rPr>
        <w:t>Аптечка первой помощи;</w:t>
      </w:r>
    </w:p>
    <w:p w:rsidR="00D31187" w:rsidRPr="00EB6AC8" w:rsidRDefault="00D31187" w:rsidP="00D31187">
      <w:pPr>
        <w:pStyle w:val="31"/>
        <w:numPr>
          <w:ilvl w:val="0"/>
          <w:numId w:val="32"/>
        </w:numPr>
        <w:shd w:val="clear" w:color="auto" w:fill="auto"/>
        <w:tabs>
          <w:tab w:val="left" w:pos="891"/>
        </w:tabs>
        <w:spacing w:line="240" w:lineRule="auto"/>
        <w:ind w:left="20" w:firstLine="720"/>
        <w:rPr>
          <w:rFonts w:ascii="Times New Roman" w:hAnsi="Times New Roman" w:cs="Times New Roman"/>
        </w:rPr>
      </w:pPr>
      <w:r w:rsidRPr="00EB6AC8">
        <w:rPr>
          <w:rFonts w:ascii="Times New Roman" w:hAnsi="Times New Roman" w:cs="Times New Roman"/>
        </w:rPr>
        <w:t>Огнетушитель;</w:t>
      </w:r>
    </w:p>
    <w:p w:rsidR="00D31187" w:rsidRPr="00EB6AC8" w:rsidRDefault="00D31187" w:rsidP="00D31187">
      <w:pPr>
        <w:pStyle w:val="31"/>
        <w:numPr>
          <w:ilvl w:val="0"/>
          <w:numId w:val="32"/>
        </w:numPr>
        <w:shd w:val="clear" w:color="auto" w:fill="auto"/>
        <w:tabs>
          <w:tab w:val="left" w:pos="884"/>
        </w:tabs>
        <w:spacing w:line="240" w:lineRule="auto"/>
        <w:ind w:left="20" w:firstLine="720"/>
        <w:rPr>
          <w:rFonts w:ascii="Times New Roman" w:hAnsi="Times New Roman" w:cs="Times New Roman"/>
        </w:rPr>
      </w:pPr>
      <w:r w:rsidRPr="00EB6AC8">
        <w:rPr>
          <w:rFonts w:ascii="Times New Roman" w:hAnsi="Times New Roman" w:cs="Times New Roman"/>
        </w:rPr>
        <w:t>Передние и задние зимние шины в течение зимнего периода.</w:t>
      </w:r>
    </w:p>
    <w:p w:rsidR="00D31187" w:rsidRPr="00EB6AC8" w:rsidRDefault="00D31187" w:rsidP="00D31187">
      <w:pPr>
        <w:pStyle w:val="31"/>
        <w:numPr>
          <w:ilvl w:val="3"/>
          <w:numId w:val="25"/>
        </w:numPr>
        <w:shd w:val="clear" w:color="auto" w:fill="auto"/>
        <w:tabs>
          <w:tab w:val="left" w:pos="1186"/>
        </w:tabs>
        <w:spacing w:line="240" w:lineRule="auto"/>
        <w:ind w:left="20" w:firstLine="720"/>
        <w:rPr>
          <w:rFonts w:ascii="Times New Roman" w:hAnsi="Times New Roman" w:cs="Times New Roman"/>
        </w:rPr>
      </w:pPr>
      <w:r w:rsidRPr="00EB6AC8">
        <w:rPr>
          <w:rFonts w:ascii="Times New Roman" w:hAnsi="Times New Roman" w:cs="Times New Roman"/>
        </w:rPr>
        <w:t>Подрядчик должен обеспечить:</w:t>
      </w:r>
    </w:p>
    <w:p w:rsidR="00D31187" w:rsidRPr="00EB6AC8" w:rsidRDefault="00D31187" w:rsidP="00D31187">
      <w:pPr>
        <w:pStyle w:val="31"/>
        <w:numPr>
          <w:ilvl w:val="0"/>
          <w:numId w:val="32"/>
        </w:numPr>
        <w:shd w:val="clear" w:color="auto" w:fill="auto"/>
        <w:tabs>
          <w:tab w:val="left" w:pos="891"/>
        </w:tabs>
        <w:spacing w:line="240" w:lineRule="auto"/>
        <w:ind w:left="20" w:firstLine="720"/>
        <w:rPr>
          <w:rFonts w:ascii="Times New Roman" w:hAnsi="Times New Roman" w:cs="Times New Roman"/>
        </w:rPr>
      </w:pPr>
      <w:r w:rsidRPr="00EB6AC8">
        <w:rPr>
          <w:rFonts w:ascii="Times New Roman" w:hAnsi="Times New Roman" w:cs="Times New Roman"/>
        </w:rPr>
        <w:t>Обучение и достаточную квалификацию водителей;</w:t>
      </w:r>
    </w:p>
    <w:p w:rsidR="00D31187" w:rsidRPr="00EB6AC8" w:rsidRDefault="00D31187" w:rsidP="00D31187">
      <w:pPr>
        <w:pStyle w:val="31"/>
        <w:numPr>
          <w:ilvl w:val="0"/>
          <w:numId w:val="32"/>
        </w:numPr>
        <w:shd w:val="clear" w:color="auto" w:fill="auto"/>
        <w:tabs>
          <w:tab w:val="left" w:pos="884"/>
        </w:tabs>
        <w:spacing w:line="240" w:lineRule="auto"/>
        <w:ind w:left="20" w:firstLine="720"/>
        <w:rPr>
          <w:rFonts w:ascii="Times New Roman" w:hAnsi="Times New Roman" w:cs="Times New Roman"/>
        </w:rPr>
      </w:pPr>
      <w:r w:rsidRPr="00EB6AC8">
        <w:rPr>
          <w:rFonts w:ascii="Times New Roman" w:hAnsi="Times New Roman" w:cs="Times New Roman"/>
        </w:rPr>
        <w:t>Проведение регулярных технических осмотров транспортных средств.</w:t>
      </w:r>
    </w:p>
    <w:p w:rsidR="00D31187" w:rsidRPr="00EB6AC8" w:rsidRDefault="00D31187" w:rsidP="00D31187">
      <w:pPr>
        <w:pStyle w:val="31"/>
        <w:numPr>
          <w:ilvl w:val="3"/>
          <w:numId w:val="25"/>
        </w:numPr>
        <w:shd w:val="clear" w:color="auto" w:fill="auto"/>
        <w:tabs>
          <w:tab w:val="left" w:pos="1251"/>
        </w:tabs>
        <w:spacing w:line="240" w:lineRule="auto"/>
        <w:ind w:left="20" w:right="40" w:firstLine="720"/>
        <w:rPr>
          <w:rFonts w:ascii="Times New Roman" w:hAnsi="Times New Roman" w:cs="Times New Roman"/>
        </w:rPr>
      </w:pPr>
      <w:r w:rsidRPr="00EB6AC8">
        <w:rPr>
          <w:rFonts w:ascii="Times New Roman" w:hAnsi="Times New Roman" w:cs="Times New Roman"/>
        </w:rPr>
        <w:t>При производстве работ Подрядчик обеспечивает соблюдение требований Правил дорожного движения.</w:t>
      </w:r>
    </w:p>
    <w:p w:rsidR="00D31187" w:rsidRPr="00EB6AC8" w:rsidRDefault="00D31187" w:rsidP="00D31187">
      <w:pPr>
        <w:pStyle w:val="Heading70"/>
        <w:keepNext/>
        <w:keepLines/>
        <w:shd w:val="clear" w:color="auto" w:fill="auto"/>
        <w:spacing w:after="0" w:line="240" w:lineRule="auto"/>
        <w:ind w:left="2500"/>
        <w:rPr>
          <w:rFonts w:ascii="Times New Roman" w:hAnsi="Times New Roman" w:cs="Times New Roman"/>
        </w:rPr>
      </w:pPr>
      <w:bookmarkStart w:id="12" w:name="bookmark13"/>
      <w:r w:rsidRPr="00EB6AC8">
        <w:rPr>
          <w:rFonts w:ascii="Times New Roman" w:hAnsi="Times New Roman" w:cs="Times New Roman"/>
        </w:rPr>
        <w:t>5. Допуск и отстранение от проведения работ.</w:t>
      </w:r>
      <w:bookmarkEnd w:id="12"/>
    </w:p>
    <w:p w:rsidR="00D31187" w:rsidRPr="00EB6AC8" w:rsidRDefault="00D31187" w:rsidP="00D31187">
      <w:pPr>
        <w:pStyle w:val="31"/>
        <w:shd w:val="clear" w:color="auto" w:fill="auto"/>
        <w:tabs>
          <w:tab w:val="left" w:pos="1212"/>
        </w:tabs>
        <w:spacing w:line="240" w:lineRule="auto"/>
        <w:ind w:right="40" w:firstLine="0"/>
        <w:rPr>
          <w:rFonts w:ascii="Times New Roman" w:hAnsi="Times New Roman" w:cs="Times New Roman"/>
        </w:rPr>
      </w:pPr>
      <w:r w:rsidRPr="00EB6AC8">
        <w:rPr>
          <w:rFonts w:ascii="Times New Roman" w:hAnsi="Times New Roman" w:cs="Times New Roman"/>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rsidR="00D31187" w:rsidRPr="00EB6AC8" w:rsidRDefault="00D31187" w:rsidP="00D31187">
      <w:pPr>
        <w:pStyle w:val="31"/>
        <w:shd w:val="clear" w:color="auto" w:fill="auto"/>
        <w:tabs>
          <w:tab w:val="left" w:pos="1176"/>
        </w:tabs>
        <w:spacing w:line="240" w:lineRule="auto"/>
        <w:ind w:right="40" w:firstLine="0"/>
        <w:rPr>
          <w:rFonts w:ascii="Times New Roman" w:hAnsi="Times New Roman" w:cs="Times New Roman"/>
        </w:rPr>
      </w:pPr>
      <w:r w:rsidRPr="00EB6AC8">
        <w:rPr>
          <w:rFonts w:ascii="Times New Roman" w:hAnsi="Times New Roman" w:cs="Times New Roman"/>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rsidR="00D31187" w:rsidRPr="00EB6AC8" w:rsidRDefault="00D31187" w:rsidP="00D31187">
      <w:pPr>
        <w:pStyle w:val="31"/>
        <w:shd w:val="clear" w:color="auto" w:fill="auto"/>
        <w:tabs>
          <w:tab w:val="left" w:pos="1172"/>
        </w:tabs>
        <w:spacing w:line="240" w:lineRule="auto"/>
        <w:ind w:right="40" w:firstLine="0"/>
        <w:rPr>
          <w:rFonts w:ascii="Times New Roman" w:hAnsi="Times New Roman" w:cs="Times New Roman"/>
        </w:rPr>
      </w:pPr>
      <w:r w:rsidRPr="00EB6AC8">
        <w:rPr>
          <w:rFonts w:ascii="Times New Roman" w:hAnsi="Times New Roman" w:cs="Times New Roman"/>
        </w:rPr>
        <w:t xml:space="preserve">            5.3.Не допускать пронос и нахождение на территории Объектов производства работ</w:t>
      </w:r>
    </w:p>
    <w:p w:rsidR="00D31187" w:rsidRPr="00EB6AC8" w:rsidRDefault="00D31187" w:rsidP="00D31187">
      <w:pPr>
        <w:pStyle w:val="31"/>
        <w:shd w:val="clear" w:color="auto" w:fill="auto"/>
        <w:tabs>
          <w:tab w:val="left" w:pos="1172"/>
        </w:tabs>
        <w:spacing w:line="240" w:lineRule="auto"/>
        <w:ind w:right="40" w:firstLine="0"/>
        <w:rPr>
          <w:rFonts w:ascii="Times New Roman" w:hAnsi="Times New Roman" w:cs="Times New Roman"/>
        </w:rPr>
      </w:pPr>
      <w:r w:rsidRPr="00EB6AC8">
        <w:rPr>
          <w:rFonts w:ascii="Times New Roman" w:hAnsi="Times New Roman" w:cs="Times New Roman"/>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31187" w:rsidRPr="00EB6AC8" w:rsidRDefault="00D31187" w:rsidP="00D31187">
      <w:pPr>
        <w:pStyle w:val="31"/>
        <w:shd w:val="clear" w:color="auto" w:fill="auto"/>
        <w:tabs>
          <w:tab w:val="left" w:pos="1183"/>
        </w:tabs>
        <w:spacing w:line="240" w:lineRule="auto"/>
        <w:ind w:right="40" w:firstLine="0"/>
        <w:rPr>
          <w:rFonts w:ascii="Times New Roman" w:hAnsi="Times New Roman" w:cs="Times New Roman"/>
        </w:rPr>
      </w:pPr>
      <w:r w:rsidRPr="00EB6AC8">
        <w:rPr>
          <w:rFonts w:ascii="Times New Roman" w:hAnsi="Times New Roman" w:cs="Times New Roman"/>
        </w:rPr>
        <w:t xml:space="preserve">            5.4.Заказчик имеет право в любое время проверять исполнение Подрядчиком обязанностей.</w:t>
      </w:r>
    </w:p>
    <w:p w:rsidR="00D31187" w:rsidRPr="00EB6AC8" w:rsidRDefault="00D31187" w:rsidP="00D31187">
      <w:pPr>
        <w:pStyle w:val="31"/>
        <w:shd w:val="clear" w:color="auto" w:fill="auto"/>
        <w:tabs>
          <w:tab w:val="left" w:pos="1183"/>
        </w:tabs>
        <w:spacing w:line="240" w:lineRule="auto"/>
        <w:ind w:right="40" w:firstLine="0"/>
        <w:rPr>
          <w:rFonts w:ascii="Times New Roman" w:hAnsi="Times New Roman" w:cs="Times New Roman"/>
        </w:rPr>
      </w:pPr>
      <w:r w:rsidRPr="00EB6AC8">
        <w:rPr>
          <w:rFonts w:ascii="Times New Roman" w:hAnsi="Times New Roman" w:cs="Times New Roman"/>
        </w:rPr>
        <w:t>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rsidR="00D31187" w:rsidRPr="00EB6AC8" w:rsidRDefault="00D31187" w:rsidP="00D31187">
      <w:pPr>
        <w:pStyle w:val="31"/>
        <w:shd w:val="clear" w:color="auto" w:fill="auto"/>
        <w:tabs>
          <w:tab w:val="left" w:pos="1129"/>
        </w:tabs>
        <w:spacing w:line="240" w:lineRule="auto"/>
        <w:ind w:right="40" w:firstLine="0"/>
        <w:rPr>
          <w:rFonts w:ascii="Times New Roman" w:hAnsi="Times New Roman" w:cs="Times New Roman"/>
        </w:rPr>
      </w:pPr>
      <w:r w:rsidRPr="00EB6AC8">
        <w:rPr>
          <w:rFonts w:ascii="Times New Roman" w:hAnsi="Times New Roman" w:cs="Times New Roman"/>
        </w:rPr>
        <w:t xml:space="preserve">            5.5.В целях обеспечения контроля за указанными ограничениями Заказчик имеет право</w:t>
      </w:r>
    </w:p>
    <w:p w:rsidR="00D31187" w:rsidRPr="00EB6AC8" w:rsidRDefault="00D31187" w:rsidP="00D31187">
      <w:pPr>
        <w:pStyle w:val="31"/>
        <w:shd w:val="clear" w:color="auto" w:fill="auto"/>
        <w:tabs>
          <w:tab w:val="left" w:pos="1129"/>
        </w:tabs>
        <w:spacing w:line="240" w:lineRule="auto"/>
        <w:ind w:right="40" w:firstLine="0"/>
        <w:rPr>
          <w:rFonts w:ascii="Times New Roman" w:hAnsi="Times New Roman" w:cs="Times New Roman"/>
        </w:rPr>
      </w:pPr>
      <w:r w:rsidRPr="00EB6AC8">
        <w:rPr>
          <w:rFonts w:ascii="Times New Roman" w:hAnsi="Times New Roman" w:cs="Times New Roman"/>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D31187" w:rsidRPr="00EB6AC8" w:rsidRDefault="00D31187" w:rsidP="00D31187">
      <w:pPr>
        <w:pStyle w:val="31"/>
        <w:shd w:val="clear" w:color="auto" w:fill="auto"/>
        <w:tabs>
          <w:tab w:val="left" w:pos="1129"/>
        </w:tabs>
        <w:spacing w:line="240" w:lineRule="auto"/>
        <w:ind w:right="40" w:firstLine="0"/>
        <w:rPr>
          <w:rFonts w:ascii="Times New Roman" w:hAnsi="Times New Roman" w:cs="Times New Roman"/>
        </w:rPr>
      </w:pPr>
    </w:p>
    <w:p w:rsidR="00D31187" w:rsidRPr="00EB6AC8" w:rsidRDefault="00D31187" w:rsidP="00D31187">
      <w:pPr>
        <w:pStyle w:val="31"/>
        <w:shd w:val="clear" w:color="auto" w:fill="auto"/>
        <w:tabs>
          <w:tab w:val="left" w:pos="1194"/>
        </w:tabs>
        <w:spacing w:line="240" w:lineRule="auto"/>
        <w:ind w:right="40" w:firstLine="0"/>
        <w:rPr>
          <w:rFonts w:ascii="Times New Roman" w:hAnsi="Times New Roman" w:cs="Times New Roman"/>
        </w:rPr>
      </w:pPr>
      <w:r w:rsidRPr="00EB6AC8">
        <w:rPr>
          <w:rFonts w:ascii="Times New Roman" w:hAnsi="Times New Roman" w:cs="Times New Roman"/>
        </w:rPr>
        <w:t xml:space="preserve">                                           6. Порядок фиксации фактов   </w:t>
      </w:r>
    </w:p>
    <w:p w:rsidR="00D31187" w:rsidRPr="00EB6AC8" w:rsidRDefault="00D31187" w:rsidP="00D31187">
      <w:pPr>
        <w:pStyle w:val="31"/>
        <w:shd w:val="clear" w:color="auto" w:fill="auto"/>
        <w:tabs>
          <w:tab w:val="left" w:pos="1194"/>
        </w:tabs>
        <w:spacing w:line="240" w:lineRule="auto"/>
        <w:ind w:right="40" w:firstLine="0"/>
        <w:rPr>
          <w:rFonts w:ascii="Times New Roman" w:hAnsi="Times New Roman" w:cs="Times New Roman"/>
        </w:rPr>
      </w:pPr>
      <w:r w:rsidRPr="00EB6AC8">
        <w:rPr>
          <w:rFonts w:ascii="Times New Roman" w:hAnsi="Times New Roman" w:cs="Times New Roman"/>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rsidR="00D31187" w:rsidRPr="00EB6AC8" w:rsidRDefault="00D31187" w:rsidP="00D31187">
      <w:pPr>
        <w:pStyle w:val="31"/>
        <w:numPr>
          <w:ilvl w:val="0"/>
          <w:numId w:val="32"/>
        </w:numPr>
        <w:shd w:val="clear" w:color="auto" w:fill="auto"/>
        <w:tabs>
          <w:tab w:val="left" w:pos="851"/>
        </w:tabs>
        <w:spacing w:line="240" w:lineRule="auto"/>
        <w:ind w:left="20" w:firstLine="680"/>
        <w:rPr>
          <w:rFonts w:ascii="Times New Roman" w:hAnsi="Times New Roman" w:cs="Times New Roman"/>
        </w:rPr>
      </w:pPr>
      <w:r w:rsidRPr="00EB6AC8">
        <w:rPr>
          <w:rFonts w:ascii="Times New Roman" w:hAnsi="Times New Roman" w:cs="Times New Roman"/>
        </w:rPr>
        <w:t>медицинским осмотром или освидетельствованием;</w:t>
      </w:r>
    </w:p>
    <w:p w:rsidR="00D31187" w:rsidRPr="00EB6AC8" w:rsidRDefault="00D31187" w:rsidP="00D31187">
      <w:pPr>
        <w:pStyle w:val="31"/>
        <w:numPr>
          <w:ilvl w:val="0"/>
          <w:numId w:val="32"/>
        </w:numPr>
        <w:shd w:val="clear" w:color="auto" w:fill="auto"/>
        <w:tabs>
          <w:tab w:val="left" w:pos="844"/>
        </w:tabs>
        <w:spacing w:line="240" w:lineRule="auto"/>
        <w:ind w:left="20" w:firstLine="680"/>
        <w:rPr>
          <w:rFonts w:ascii="Times New Roman" w:hAnsi="Times New Roman" w:cs="Times New Roman"/>
        </w:rPr>
      </w:pPr>
      <w:r w:rsidRPr="00EB6AC8">
        <w:rPr>
          <w:rFonts w:ascii="Times New Roman" w:hAnsi="Times New Roman" w:cs="Times New Roman"/>
        </w:rPr>
        <w:t>актами, подписанными уполномоченными представителями сторон договора;</w:t>
      </w:r>
    </w:p>
    <w:p w:rsidR="00D31187" w:rsidRPr="00EB6AC8" w:rsidRDefault="00D31187" w:rsidP="00D31187">
      <w:pPr>
        <w:pStyle w:val="31"/>
        <w:numPr>
          <w:ilvl w:val="0"/>
          <w:numId w:val="32"/>
        </w:numPr>
        <w:shd w:val="clear" w:color="auto" w:fill="auto"/>
        <w:tabs>
          <w:tab w:val="left" w:pos="844"/>
        </w:tabs>
        <w:spacing w:line="240" w:lineRule="auto"/>
        <w:ind w:left="20" w:firstLine="680"/>
        <w:rPr>
          <w:rFonts w:ascii="Times New Roman" w:hAnsi="Times New Roman" w:cs="Times New Roman"/>
        </w:rPr>
      </w:pPr>
      <w:r w:rsidRPr="00EB6AC8">
        <w:rPr>
          <w:rFonts w:ascii="Times New Roman" w:hAnsi="Times New Roman" w:cs="Times New Roman"/>
        </w:rPr>
        <w:t>письменными объяснениями виновного работника Подрядчика.</w:t>
      </w:r>
    </w:p>
    <w:p w:rsidR="00D31187" w:rsidRPr="00EB6AC8" w:rsidRDefault="00D31187" w:rsidP="00D31187">
      <w:pPr>
        <w:pStyle w:val="31"/>
        <w:shd w:val="clear" w:color="auto" w:fill="auto"/>
        <w:tabs>
          <w:tab w:val="left" w:pos="844"/>
        </w:tabs>
        <w:spacing w:line="240" w:lineRule="auto"/>
        <w:ind w:left="700" w:firstLine="0"/>
        <w:rPr>
          <w:rFonts w:ascii="Times New Roman" w:hAnsi="Times New Roman" w:cs="Times New Roman"/>
        </w:rPr>
      </w:pPr>
    </w:p>
    <w:p w:rsidR="00D31187" w:rsidRPr="00EB6AC8" w:rsidRDefault="00D31187" w:rsidP="00D31187">
      <w:pPr>
        <w:pStyle w:val="Heading70"/>
        <w:keepNext/>
        <w:keepLines/>
        <w:shd w:val="clear" w:color="auto" w:fill="auto"/>
        <w:spacing w:after="0" w:line="240" w:lineRule="auto"/>
        <w:rPr>
          <w:rFonts w:ascii="Times New Roman" w:hAnsi="Times New Roman" w:cs="Times New Roman"/>
        </w:rPr>
      </w:pPr>
      <w:bookmarkStart w:id="13" w:name="bookmark14"/>
      <w:r w:rsidRPr="00EB6AC8">
        <w:rPr>
          <w:rFonts w:ascii="Times New Roman" w:hAnsi="Times New Roman" w:cs="Times New Roman"/>
        </w:rPr>
        <w:t xml:space="preserve">                                           7. Требования к оборудованию.</w:t>
      </w:r>
      <w:bookmarkEnd w:id="13"/>
    </w:p>
    <w:p w:rsidR="00D31187" w:rsidRPr="00EB6AC8" w:rsidRDefault="00D31187" w:rsidP="00D31187">
      <w:pPr>
        <w:pStyle w:val="31"/>
        <w:numPr>
          <w:ilvl w:val="0"/>
          <w:numId w:val="26"/>
        </w:numPr>
        <w:shd w:val="clear" w:color="auto" w:fill="auto"/>
        <w:tabs>
          <w:tab w:val="left" w:pos="1179"/>
        </w:tabs>
        <w:spacing w:line="240" w:lineRule="auto"/>
        <w:ind w:left="20" w:right="20" w:firstLine="700"/>
        <w:rPr>
          <w:rFonts w:ascii="Times New Roman" w:hAnsi="Times New Roman" w:cs="Times New Roman"/>
        </w:rPr>
      </w:pPr>
      <w:r w:rsidRPr="00EB6AC8">
        <w:rPr>
          <w:rFonts w:ascii="Times New Roman" w:hAnsi="Times New Roman" w:cs="Times New Roman"/>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D31187" w:rsidRPr="00EB6AC8" w:rsidRDefault="00D31187" w:rsidP="00D31187">
      <w:pPr>
        <w:pStyle w:val="31"/>
        <w:numPr>
          <w:ilvl w:val="0"/>
          <w:numId w:val="26"/>
        </w:numPr>
        <w:shd w:val="clear" w:color="auto" w:fill="auto"/>
        <w:tabs>
          <w:tab w:val="left" w:pos="1338"/>
        </w:tabs>
        <w:spacing w:line="240" w:lineRule="auto"/>
        <w:ind w:left="20" w:right="20" w:firstLine="700"/>
        <w:rPr>
          <w:rFonts w:ascii="Times New Roman" w:hAnsi="Times New Roman" w:cs="Times New Roman"/>
        </w:rPr>
      </w:pPr>
      <w:r w:rsidRPr="00EB6AC8">
        <w:rPr>
          <w:rFonts w:ascii="Times New Roman" w:hAnsi="Times New Roman" w:cs="Times New Roman"/>
        </w:rPr>
        <w:lastRenderedPageBreak/>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rsidR="00D31187" w:rsidRPr="00EB6AC8" w:rsidRDefault="00D31187" w:rsidP="00D31187">
      <w:pPr>
        <w:pStyle w:val="31"/>
        <w:numPr>
          <w:ilvl w:val="0"/>
          <w:numId w:val="26"/>
        </w:numPr>
        <w:shd w:val="clear" w:color="auto" w:fill="auto"/>
        <w:tabs>
          <w:tab w:val="left" w:pos="1258"/>
        </w:tabs>
        <w:spacing w:line="240" w:lineRule="auto"/>
        <w:ind w:left="20" w:right="20" w:firstLine="700"/>
        <w:rPr>
          <w:rFonts w:ascii="Times New Roman" w:hAnsi="Times New Roman" w:cs="Times New Roman"/>
        </w:rPr>
      </w:pPr>
      <w:r w:rsidRPr="00EB6AC8">
        <w:rPr>
          <w:rFonts w:ascii="Times New Roman" w:hAnsi="Times New Roman" w:cs="Times New Roman"/>
        </w:rPr>
        <w:t>Все оборудование, используемое Подрядчиком должно быть пригодно к использованию и поддерживаться в безопасном, рабочем состоянии.</w:t>
      </w:r>
    </w:p>
    <w:p w:rsidR="00D31187" w:rsidRPr="00EB6AC8" w:rsidRDefault="00D31187" w:rsidP="00D31187">
      <w:pPr>
        <w:pStyle w:val="31"/>
        <w:numPr>
          <w:ilvl w:val="0"/>
          <w:numId w:val="26"/>
        </w:numPr>
        <w:shd w:val="clear" w:color="auto" w:fill="auto"/>
        <w:tabs>
          <w:tab w:val="left" w:pos="1330"/>
        </w:tabs>
        <w:spacing w:line="240" w:lineRule="auto"/>
        <w:ind w:left="20" w:right="20" w:firstLine="700"/>
        <w:rPr>
          <w:rFonts w:ascii="Times New Roman" w:hAnsi="Times New Roman" w:cs="Times New Roman"/>
        </w:rPr>
      </w:pPr>
      <w:r w:rsidRPr="00EB6AC8">
        <w:rPr>
          <w:rFonts w:ascii="Times New Roman" w:hAnsi="Times New Roman" w:cs="Times New Roman"/>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rsidR="00D31187" w:rsidRPr="00EB6AC8" w:rsidRDefault="00D31187" w:rsidP="00D31187">
      <w:pPr>
        <w:pStyle w:val="31"/>
        <w:numPr>
          <w:ilvl w:val="0"/>
          <w:numId w:val="26"/>
        </w:numPr>
        <w:shd w:val="clear" w:color="auto" w:fill="auto"/>
        <w:tabs>
          <w:tab w:val="left" w:pos="1222"/>
        </w:tabs>
        <w:spacing w:line="240" w:lineRule="auto"/>
        <w:ind w:left="20" w:right="20" w:firstLine="700"/>
        <w:rPr>
          <w:rFonts w:ascii="Times New Roman" w:hAnsi="Times New Roman" w:cs="Times New Roman"/>
        </w:rPr>
      </w:pPr>
      <w:r w:rsidRPr="00EB6AC8">
        <w:rPr>
          <w:rFonts w:ascii="Times New Roman" w:hAnsi="Times New Roman" w:cs="Times New Roman"/>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31187" w:rsidRPr="00EB6AC8" w:rsidRDefault="00D31187" w:rsidP="00D31187">
      <w:pPr>
        <w:pStyle w:val="31"/>
        <w:numPr>
          <w:ilvl w:val="0"/>
          <w:numId w:val="26"/>
        </w:numPr>
        <w:shd w:val="clear" w:color="auto" w:fill="auto"/>
        <w:tabs>
          <w:tab w:val="left" w:pos="1172"/>
        </w:tabs>
        <w:spacing w:line="240" w:lineRule="auto"/>
        <w:ind w:left="20" w:right="20" w:firstLine="700"/>
        <w:rPr>
          <w:rFonts w:ascii="Times New Roman" w:hAnsi="Times New Roman" w:cs="Times New Roman"/>
        </w:rPr>
      </w:pPr>
      <w:r w:rsidRPr="00EB6AC8">
        <w:rPr>
          <w:rFonts w:ascii="Times New Roman" w:hAnsi="Times New Roman" w:cs="Times New Roman"/>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31187" w:rsidRPr="00EB6AC8" w:rsidRDefault="00D31187" w:rsidP="00D31187">
      <w:pPr>
        <w:pStyle w:val="31"/>
        <w:numPr>
          <w:ilvl w:val="0"/>
          <w:numId w:val="26"/>
        </w:numPr>
        <w:shd w:val="clear" w:color="auto" w:fill="auto"/>
        <w:tabs>
          <w:tab w:val="left" w:pos="1334"/>
        </w:tabs>
        <w:spacing w:line="240" w:lineRule="auto"/>
        <w:ind w:left="20" w:right="20" w:firstLine="700"/>
        <w:rPr>
          <w:rFonts w:ascii="Times New Roman" w:hAnsi="Times New Roman" w:cs="Times New Roman"/>
        </w:rPr>
      </w:pPr>
      <w:r w:rsidRPr="00EB6AC8">
        <w:rPr>
          <w:rFonts w:ascii="Times New Roman" w:hAnsi="Times New Roman" w:cs="Times New Roman"/>
        </w:rPr>
        <w:t>Подрядчик обязан соблюдать и выполнять все методики Заказчика, регулирующие отбор, размещение, эксплуатацию и техобслуживание оборудования.</w:t>
      </w:r>
    </w:p>
    <w:p w:rsidR="00D31187" w:rsidRPr="00EB6AC8" w:rsidRDefault="00D31187" w:rsidP="00D31187">
      <w:pPr>
        <w:pStyle w:val="31"/>
        <w:numPr>
          <w:ilvl w:val="0"/>
          <w:numId w:val="26"/>
        </w:numPr>
        <w:shd w:val="clear" w:color="auto" w:fill="auto"/>
        <w:tabs>
          <w:tab w:val="left" w:pos="1280"/>
        </w:tabs>
        <w:spacing w:line="240" w:lineRule="auto"/>
        <w:ind w:left="20" w:right="20" w:firstLine="700"/>
        <w:rPr>
          <w:rFonts w:ascii="Times New Roman" w:hAnsi="Times New Roman" w:cs="Times New Roman"/>
        </w:rPr>
      </w:pPr>
      <w:r w:rsidRPr="00EB6AC8">
        <w:rPr>
          <w:rFonts w:ascii="Times New Roman" w:hAnsi="Times New Roman" w:cs="Times New Roman"/>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rsidR="00D31187" w:rsidRPr="00EB6AC8" w:rsidRDefault="00D31187" w:rsidP="00D31187">
      <w:pPr>
        <w:pStyle w:val="31"/>
        <w:numPr>
          <w:ilvl w:val="0"/>
          <w:numId w:val="26"/>
        </w:numPr>
        <w:shd w:val="clear" w:color="auto" w:fill="auto"/>
        <w:tabs>
          <w:tab w:val="left" w:pos="1435"/>
        </w:tabs>
        <w:spacing w:line="240" w:lineRule="auto"/>
        <w:ind w:left="20" w:right="20" w:firstLine="700"/>
        <w:rPr>
          <w:rFonts w:ascii="Times New Roman" w:hAnsi="Times New Roman" w:cs="Times New Roman"/>
        </w:rPr>
      </w:pPr>
      <w:r w:rsidRPr="00EB6AC8">
        <w:rPr>
          <w:rFonts w:ascii="Times New Roman" w:hAnsi="Times New Roman" w:cs="Times New Roman"/>
        </w:rPr>
        <w:t>Размещение оборудования на месте проведения работ заранее согласовывается с представителем Заказчика.</w:t>
      </w:r>
    </w:p>
    <w:p w:rsidR="00D31187" w:rsidRPr="00EB6AC8" w:rsidRDefault="00D31187" w:rsidP="00D31187">
      <w:pPr>
        <w:pStyle w:val="31"/>
        <w:numPr>
          <w:ilvl w:val="0"/>
          <w:numId w:val="26"/>
        </w:numPr>
        <w:shd w:val="clear" w:color="auto" w:fill="auto"/>
        <w:tabs>
          <w:tab w:val="left" w:pos="1363"/>
        </w:tabs>
        <w:spacing w:line="240" w:lineRule="auto"/>
        <w:ind w:left="20" w:right="20" w:firstLine="700"/>
        <w:rPr>
          <w:rFonts w:ascii="Times New Roman" w:hAnsi="Times New Roman" w:cs="Times New Roman"/>
        </w:rPr>
      </w:pPr>
      <w:r w:rsidRPr="00EB6AC8">
        <w:rPr>
          <w:rFonts w:ascii="Times New Roman" w:hAnsi="Times New Roman" w:cs="Times New Roman"/>
        </w:rPr>
        <w:t>Работники Подрядчика, допускаемые к работе с оборудованием, должны иметь необходимые навыки, квалификацию и пройти соответствующее обучение.</w:t>
      </w:r>
    </w:p>
    <w:p w:rsidR="00D31187" w:rsidRPr="00EB6AC8" w:rsidRDefault="00D31187" w:rsidP="00D31187">
      <w:pPr>
        <w:pStyle w:val="31"/>
        <w:numPr>
          <w:ilvl w:val="0"/>
          <w:numId w:val="26"/>
        </w:numPr>
        <w:shd w:val="clear" w:color="auto" w:fill="auto"/>
        <w:tabs>
          <w:tab w:val="left" w:pos="1289"/>
        </w:tabs>
        <w:spacing w:line="240" w:lineRule="auto"/>
        <w:ind w:left="20" w:firstLine="700"/>
        <w:rPr>
          <w:rFonts w:ascii="Times New Roman" w:hAnsi="Times New Roman" w:cs="Times New Roman"/>
        </w:rPr>
      </w:pPr>
      <w:r w:rsidRPr="00EB6AC8">
        <w:rPr>
          <w:rFonts w:ascii="Times New Roman" w:hAnsi="Times New Roman" w:cs="Times New Roman"/>
        </w:rPr>
        <w:t>Подрядчик несет ответственность за эксплуатацию всего оборудования в соответствии с действующим законодательством РФ и договором.</w:t>
      </w:r>
    </w:p>
    <w:p w:rsidR="00D31187" w:rsidRPr="00EB6AC8" w:rsidRDefault="00D31187" w:rsidP="00D31187">
      <w:pPr>
        <w:pStyle w:val="31"/>
        <w:shd w:val="clear" w:color="auto" w:fill="auto"/>
        <w:tabs>
          <w:tab w:val="left" w:pos="1289"/>
        </w:tabs>
        <w:spacing w:line="240" w:lineRule="auto"/>
        <w:ind w:left="720" w:firstLine="0"/>
        <w:rPr>
          <w:rFonts w:ascii="Times New Roman" w:hAnsi="Times New Roman" w:cs="Times New Roman"/>
        </w:rPr>
      </w:pPr>
    </w:p>
    <w:p w:rsidR="00D31187" w:rsidRPr="00EB6AC8" w:rsidRDefault="00D31187" w:rsidP="00D31187">
      <w:pPr>
        <w:pStyle w:val="Heading70"/>
        <w:keepNext/>
        <w:keepLines/>
        <w:shd w:val="clear" w:color="auto" w:fill="auto"/>
        <w:spacing w:after="0" w:line="240" w:lineRule="auto"/>
        <w:ind w:left="20" w:firstLine="700"/>
        <w:jc w:val="both"/>
        <w:rPr>
          <w:rFonts w:ascii="Times New Roman" w:hAnsi="Times New Roman" w:cs="Times New Roman"/>
        </w:rPr>
      </w:pPr>
      <w:bookmarkStart w:id="14" w:name="bookmark15"/>
      <w:r w:rsidRPr="00EB6AC8">
        <w:rPr>
          <w:rFonts w:ascii="Times New Roman" w:hAnsi="Times New Roman" w:cs="Times New Roman"/>
        </w:rPr>
        <w:t xml:space="preserve">                        8. Требования к профессиональной пригодности персонала по состоянию</w:t>
      </w:r>
      <w:bookmarkStart w:id="15" w:name="bookmark16"/>
      <w:bookmarkEnd w:id="14"/>
      <w:r w:rsidRPr="00EB6AC8">
        <w:rPr>
          <w:rFonts w:ascii="Times New Roman" w:hAnsi="Times New Roman" w:cs="Times New Roman"/>
        </w:rPr>
        <w:t xml:space="preserve"> здоровья.</w:t>
      </w:r>
      <w:bookmarkEnd w:id="15"/>
    </w:p>
    <w:p w:rsidR="00D31187" w:rsidRPr="00EB6AC8" w:rsidRDefault="00D31187" w:rsidP="00D31187">
      <w:pPr>
        <w:pStyle w:val="31"/>
        <w:shd w:val="clear" w:color="auto" w:fill="auto"/>
        <w:spacing w:line="240" w:lineRule="auto"/>
        <w:ind w:left="20" w:right="20" w:firstLine="700"/>
        <w:rPr>
          <w:rFonts w:ascii="Times New Roman" w:hAnsi="Times New Roman" w:cs="Times New Roman"/>
        </w:rPr>
      </w:pPr>
      <w:r w:rsidRPr="00EB6AC8">
        <w:rPr>
          <w:rFonts w:ascii="Times New Roman" w:hAnsi="Times New Roman" w:cs="Times New Roman"/>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w:t>
      </w:r>
      <w:bookmarkStart w:id="16" w:name="bookmark17"/>
      <w:r w:rsidRPr="00EB6AC8">
        <w:rPr>
          <w:rFonts w:ascii="Times New Roman" w:hAnsi="Times New Roman" w:cs="Times New Roman"/>
        </w:rPr>
        <w:t xml:space="preserve"> требованиями законодательства.</w:t>
      </w:r>
    </w:p>
    <w:p w:rsidR="00D31187" w:rsidRPr="00EB6AC8" w:rsidRDefault="00D31187" w:rsidP="00D31187">
      <w:pPr>
        <w:pStyle w:val="31"/>
        <w:shd w:val="clear" w:color="auto" w:fill="auto"/>
        <w:spacing w:line="240" w:lineRule="auto"/>
        <w:ind w:left="20" w:right="20" w:firstLine="700"/>
        <w:rPr>
          <w:rFonts w:ascii="Times New Roman" w:hAnsi="Times New Roman" w:cs="Times New Roman"/>
        </w:rPr>
      </w:pPr>
    </w:p>
    <w:p w:rsidR="00D31187" w:rsidRPr="00EB6AC8" w:rsidRDefault="00D31187" w:rsidP="00D31187">
      <w:pPr>
        <w:pStyle w:val="31"/>
        <w:shd w:val="clear" w:color="auto" w:fill="auto"/>
        <w:spacing w:line="240" w:lineRule="auto"/>
        <w:ind w:left="20" w:right="20" w:firstLine="700"/>
        <w:rPr>
          <w:rFonts w:ascii="Times New Roman" w:hAnsi="Times New Roman" w:cs="Times New Roman"/>
        </w:rPr>
      </w:pPr>
      <w:r w:rsidRPr="00EB6AC8">
        <w:rPr>
          <w:rFonts w:ascii="Times New Roman" w:hAnsi="Times New Roman" w:cs="Times New Roman"/>
        </w:rPr>
        <w:t xml:space="preserve">                      9. Состояние мест проведения работ.</w:t>
      </w:r>
      <w:bookmarkEnd w:id="16"/>
    </w:p>
    <w:p w:rsidR="00D31187" w:rsidRPr="00EB6AC8" w:rsidRDefault="00D31187" w:rsidP="00D31187">
      <w:pPr>
        <w:pStyle w:val="31"/>
        <w:shd w:val="clear" w:color="auto" w:fill="auto"/>
        <w:spacing w:line="240" w:lineRule="auto"/>
        <w:ind w:left="20" w:right="20" w:firstLine="700"/>
        <w:rPr>
          <w:rFonts w:ascii="Times New Roman" w:hAnsi="Times New Roman" w:cs="Times New Roman"/>
        </w:rPr>
      </w:pPr>
      <w:r w:rsidRPr="00EB6AC8">
        <w:rPr>
          <w:rFonts w:ascii="Times New Roman" w:hAnsi="Times New Roman" w:cs="Times New Roman"/>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D31187" w:rsidRPr="00EB6AC8" w:rsidRDefault="00D31187" w:rsidP="00D31187">
      <w:pPr>
        <w:pStyle w:val="31"/>
        <w:shd w:val="clear" w:color="auto" w:fill="auto"/>
        <w:spacing w:line="240" w:lineRule="auto"/>
        <w:ind w:left="20" w:right="20" w:firstLine="700"/>
        <w:rPr>
          <w:rFonts w:ascii="Times New Roman" w:hAnsi="Times New Roman" w:cs="Times New Roman"/>
        </w:rPr>
      </w:pPr>
      <w:r w:rsidRPr="00EB6AC8">
        <w:rPr>
          <w:rFonts w:ascii="Times New Roman" w:hAnsi="Times New Roman" w:cs="Times New Roman"/>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D31187" w:rsidRPr="00EB6AC8" w:rsidRDefault="00D31187" w:rsidP="00D31187">
      <w:pPr>
        <w:pStyle w:val="31"/>
        <w:shd w:val="clear" w:color="auto" w:fill="auto"/>
        <w:spacing w:line="240" w:lineRule="auto"/>
        <w:ind w:left="20" w:right="20" w:firstLine="700"/>
        <w:rPr>
          <w:rFonts w:ascii="Times New Roman" w:hAnsi="Times New Roman" w:cs="Times New Roman"/>
        </w:rPr>
      </w:pPr>
    </w:p>
    <w:p w:rsidR="00D31187" w:rsidRPr="00EB6AC8" w:rsidRDefault="00D31187" w:rsidP="00D31187">
      <w:pPr>
        <w:pStyle w:val="Bodytext50"/>
        <w:shd w:val="clear" w:color="auto" w:fill="auto"/>
        <w:spacing w:before="0" w:line="240" w:lineRule="auto"/>
        <w:ind w:left="20" w:firstLine="700"/>
        <w:rPr>
          <w:rFonts w:ascii="Times New Roman" w:hAnsi="Times New Roman" w:cs="Times New Roman"/>
        </w:rPr>
      </w:pPr>
      <w:bookmarkStart w:id="17" w:name="bookmark18"/>
      <w:r w:rsidRPr="00EB6AC8">
        <w:rPr>
          <w:rFonts w:ascii="Times New Roman" w:hAnsi="Times New Roman" w:cs="Times New Roman"/>
        </w:rPr>
        <w:t xml:space="preserve">                        10. Обязательства Подрядчика охране труда, промышленной безопасности и</w:t>
      </w:r>
      <w:bookmarkEnd w:id="17"/>
      <w:r w:rsidRPr="00EB6AC8">
        <w:rPr>
          <w:rFonts w:ascii="Times New Roman" w:hAnsi="Times New Roman" w:cs="Times New Roman"/>
        </w:rPr>
        <w:t xml:space="preserve"> </w:t>
      </w:r>
      <w:bookmarkStart w:id="18" w:name="bookmark19"/>
      <w:r w:rsidRPr="00EB6AC8">
        <w:rPr>
          <w:rFonts w:ascii="Times New Roman" w:hAnsi="Times New Roman" w:cs="Times New Roman"/>
        </w:rPr>
        <w:t>охране окружающей среды.</w:t>
      </w:r>
      <w:bookmarkEnd w:id="18"/>
    </w:p>
    <w:p w:rsidR="00D31187" w:rsidRPr="00EB6AC8" w:rsidRDefault="00D31187" w:rsidP="00D31187">
      <w:pPr>
        <w:pStyle w:val="31"/>
        <w:numPr>
          <w:ilvl w:val="0"/>
          <w:numId w:val="27"/>
        </w:numPr>
        <w:shd w:val="clear" w:color="auto" w:fill="auto"/>
        <w:tabs>
          <w:tab w:val="left" w:pos="1251"/>
        </w:tabs>
        <w:spacing w:line="240" w:lineRule="auto"/>
        <w:ind w:left="20" w:right="20" w:firstLine="700"/>
        <w:rPr>
          <w:rFonts w:ascii="Times New Roman" w:hAnsi="Times New Roman" w:cs="Times New Roman"/>
        </w:rPr>
      </w:pPr>
      <w:r w:rsidRPr="00EB6AC8">
        <w:rPr>
          <w:rFonts w:ascii="Times New Roman" w:hAnsi="Times New Roman" w:cs="Times New Roman"/>
        </w:rPr>
        <w:t>В ходе выполнения работ на территории Заказчика по настоящему Договору Подрядчик обязуется:</w:t>
      </w:r>
    </w:p>
    <w:p w:rsidR="00D31187" w:rsidRPr="00EB6AC8" w:rsidRDefault="00D31187" w:rsidP="00D31187">
      <w:pPr>
        <w:pStyle w:val="31"/>
        <w:numPr>
          <w:ilvl w:val="0"/>
          <w:numId w:val="28"/>
        </w:numPr>
        <w:shd w:val="clear" w:color="auto" w:fill="auto"/>
        <w:tabs>
          <w:tab w:val="left" w:pos="1500"/>
        </w:tabs>
        <w:spacing w:line="240" w:lineRule="auto"/>
        <w:ind w:left="20" w:right="20" w:firstLine="700"/>
        <w:rPr>
          <w:rFonts w:ascii="Times New Roman" w:hAnsi="Times New Roman" w:cs="Times New Roman"/>
        </w:rPr>
      </w:pPr>
      <w:r w:rsidRPr="00EB6AC8">
        <w:rPr>
          <w:rFonts w:ascii="Times New Roman" w:hAnsi="Times New Roman" w:cs="Times New Roman"/>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rsidR="00D31187" w:rsidRPr="00EB6AC8" w:rsidRDefault="00D31187" w:rsidP="00D31187">
      <w:pPr>
        <w:pStyle w:val="31"/>
        <w:numPr>
          <w:ilvl w:val="0"/>
          <w:numId w:val="28"/>
        </w:numPr>
        <w:shd w:val="clear" w:color="auto" w:fill="auto"/>
        <w:tabs>
          <w:tab w:val="left" w:pos="1622"/>
        </w:tabs>
        <w:spacing w:line="240" w:lineRule="auto"/>
        <w:ind w:left="20" w:right="20" w:firstLine="700"/>
        <w:rPr>
          <w:rFonts w:ascii="Times New Roman" w:hAnsi="Times New Roman" w:cs="Times New Roman"/>
        </w:rPr>
      </w:pPr>
      <w:r w:rsidRPr="00EB6AC8">
        <w:rPr>
          <w:rFonts w:ascii="Times New Roman" w:hAnsi="Times New Roman" w:cs="Times New Roman"/>
        </w:rPr>
        <w:lastRenderedPageBreak/>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rsidR="00D31187" w:rsidRPr="00EB6AC8" w:rsidRDefault="00D31187" w:rsidP="00D31187">
      <w:pPr>
        <w:pStyle w:val="31"/>
        <w:numPr>
          <w:ilvl w:val="0"/>
          <w:numId w:val="28"/>
        </w:numPr>
        <w:shd w:val="clear" w:color="auto" w:fill="auto"/>
        <w:tabs>
          <w:tab w:val="left" w:pos="1449"/>
        </w:tabs>
        <w:spacing w:line="240" w:lineRule="auto"/>
        <w:ind w:left="20" w:right="20" w:firstLine="700"/>
        <w:rPr>
          <w:rFonts w:ascii="Times New Roman" w:hAnsi="Times New Roman" w:cs="Times New Roman"/>
        </w:rPr>
      </w:pPr>
      <w:r w:rsidRPr="00EB6AC8">
        <w:rPr>
          <w:rFonts w:ascii="Times New Roman" w:hAnsi="Times New Roman" w:cs="Times New Roman"/>
        </w:rPr>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D31187" w:rsidRPr="00EB6AC8" w:rsidRDefault="00D31187" w:rsidP="00D31187">
      <w:pPr>
        <w:pStyle w:val="31"/>
        <w:numPr>
          <w:ilvl w:val="0"/>
          <w:numId w:val="28"/>
        </w:numPr>
        <w:shd w:val="clear" w:color="auto" w:fill="auto"/>
        <w:tabs>
          <w:tab w:val="left" w:pos="1435"/>
        </w:tabs>
        <w:spacing w:line="240" w:lineRule="auto"/>
        <w:ind w:left="20" w:right="20" w:firstLine="700"/>
        <w:rPr>
          <w:rFonts w:ascii="Times New Roman" w:hAnsi="Times New Roman" w:cs="Times New Roman"/>
        </w:rPr>
      </w:pPr>
      <w:r w:rsidRPr="00EB6AC8">
        <w:rPr>
          <w:rFonts w:ascii="Times New Roman" w:hAnsi="Times New Roman" w:cs="Times New Roman"/>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rsidR="00D31187" w:rsidRPr="00EB6AC8" w:rsidRDefault="00D31187" w:rsidP="00D31187">
      <w:pPr>
        <w:pStyle w:val="31"/>
        <w:numPr>
          <w:ilvl w:val="0"/>
          <w:numId w:val="28"/>
        </w:numPr>
        <w:shd w:val="clear" w:color="auto" w:fill="auto"/>
        <w:tabs>
          <w:tab w:val="left" w:pos="1428"/>
        </w:tabs>
        <w:spacing w:line="240" w:lineRule="auto"/>
        <w:ind w:left="20" w:right="20" w:firstLine="700"/>
        <w:rPr>
          <w:rFonts w:ascii="Times New Roman" w:hAnsi="Times New Roman" w:cs="Times New Roman"/>
        </w:rPr>
      </w:pPr>
      <w:r w:rsidRPr="00EB6AC8">
        <w:rPr>
          <w:rFonts w:ascii="Times New Roman" w:hAnsi="Times New Roman" w:cs="Times New Roman"/>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rsidR="00D31187" w:rsidRPr="00EB6AC8" w:rsidRDefault="00D31187" w:rsidP="00D31187">
      <w:pPr>
        <w:pStyle w:val="31"/>
        <w:numPr>
          <w:ilvl w:val="0"/>
          <w:numId w:val="28"/>
        </w:numPr>
        <w:shd w:val="clear" w:color="auto" w:fill="auto"/>
        <w:tabs>
          <w:tab w:val="left" w:pos="1615"/>
        </w:tabs>
        <w:spacing w:line="240" w:lineRule="auto"/>
        <w:ind w:left="20" w:right="20" w:firstLine="700"/>
        <w:rPr>
          <w:rFonts w:ascii="Times New Roman" w:hAnsi="Times New Roman" w:cs="Times New Roman"/>
        </w:rPr>
      </w:pPr>
      <w:r w:rsidRPr="00EB6AC8">
        <w:rPr>
          <w:rFonts w:ascii="Times New Roman" w:hAnsi="Times New Roman" w:cs="Times New Roman"/>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D31187" w:rsidRPr="00EB6AC8" w:rsidRDefault="00D31187" w:rsidP="00D31187">
      <w:pPr>
        <w:pStyle w:val="31"/>
        <w:numPr>
          <w:ilvl w:val="0"/>
          <w:numId w:val="28"/>
        </w:numPr>
        <w:shd w:val="clear" w:color="auto" w:fill="auto"/>
        <w:tabs>
          <w:tab w:val="left" w:pos="1489"/>
        </w:tabs>
        <w:spacing w:line="240" w:lineRule="auto"/>
        <w:ind w:left="20" w:right="20" w:firstLine="700"/>
        <w:rPr>
          <w:rFonts w:ascii="Times New Roman" w:hAnsi="Times New Roman" w:cs="Times New Roman"/>
        </w:rPr>
      </w:pPr>
      <w:r w:rsidRPr="00EB6AC8">
        <w:rPr>
          <w:rFonts w:ascii="Times New Roman" w:hAnsi="Times New Roman" w:cs="Times New Roman"/>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rsidR="00D31187" w:rsidRPr="00EB6AC8" w:rsidRDefault="00D31187" w:rsidP="00D31187">
      <w:pPr>
        <w:pStyle w:val="31"/>
        <w:numPr>
          <w:ilvl w:val="0"/>
          <w:numId w:val="28"/>
        </w:numPr>
        <w:shd w:val="clear" w:color="auto" w:fill="auto"/>
        <w:tabs>
          <w:tab w:val="left" w:pos="1507"/>
        </w:tabs>
        <w:spacing w:line="240" w:lineRule="auto"/>
        <w:ind w:left="20" w:right="20" w:firstLine="700"/>
        <w:rPr>
          <w:rFonts w:ascii="Times New Roman" w:hAnsi="Times New Roman" w:cs="Times New Roman"/>
        </w:rPr>
      </w:pPr>
      <w:r w:rsidRPr="00EB6AC8">
        <w:rPr>
          <w:rStyle w:val="21"/>
          <w:rFonts w:ascii="Times New Roman" w:hAnsi="Times New Roman" w:cs="Times New Roman"/>
        </w:rPr>
        <w:t>Уплачивать штраф з</w:t>
      </w:r>
      <w:r w:rsidRPr="00EB6AC8">
        <w:rPr>
          <w:rFonts w:ascii="Times New Roman" w:hAnsi="Times New Roman" w:cs="Times New Roman"/>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w:t>
      </w:r>
      <w:proofErr w:type="spellStart"/>
      <w:r w:rsidRPr="00EB6AC8">
        <w:rPr>
          <w:rFonts w:ascii="Times New Roman" w:hAnsi="Times New Roman" w:cs="Times New Roman"/>
        </w:rPr>
        <w:t>спецобуви</w:t>
      </w:r>
      <w:proofErr w:type="spellEnd"/>
      <w:r w:rsidRPr="00EB6AC8">
        <w:rPr>
          <w:rFonts w:ascii="Times New Roman" w:hAnsi="Times New Roman" w:cs="Times New Roman"/>
        </w:rPr>
        <w:t>, других СИЗ и иных требований по ОТ, ПБ и ООС - 5 000,00 рублей (пять тысяч рублей) за каждый выявленный случай.</w:t>
      </w:r>
    </w:p>
    <w:p w:rsidR="00D31187" w:rsidRPr="00EB6AC8" w:rsidRDefault="00D31187" w:rsidP="00D31187">
      <w:pPr>
        <w:pStyle w:val="31"/>
        <w:numPr>
          <w:ilvl w:val="0"/>
          <w:numId w:val="28"/>
        </w:numPr>
        <w:shd w:val="clear" w:color="auto" w:fill="auto"/>
        <w:tabs>
          <w:tab w:val="left" w:pos="1471"/>
        </w:tabs>
        <w:spacing w:line="240" w:lineRule="auto"/>
        <w:ind w:left="20" w:right="20" w:firstLine="700"/>
        <w:rPr>
          <w:rFonts w:ascii="Times New Roman" w:hAnsi="Times New Roman" w:cs="Times New Roman"/>
        </w:rPr>
      </w:pPr>
      <w:r w:rsidRPr="00EB6AC8">
        <w:rPr>
          <w:rFonts w:ascii="Times New Roman" w:hAnsi="Times New Roman" w:cs="Times New Roman"/>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rsidR="00D31187" w:rsidRPr="00EB6AC8" w:rsidRDefault="00D31187" w:rsidP="00D31187">
      <w:pPr>
        <w:pStyle w:val="31"/>
        <w:numPr>
          <w:ilvl w:val="0"/>
          <w:numId w:val="28"/>
        </w:numPr>
        <w:shd w:val="clear" w:color="auto" w:fill="auto"/>
        <w:tabs>
          <w:tab w:val="left" w:pos="1564"/>
        </w:tabs>
        <w:spacing w:line="240" w:lineRule="auto"/>
        <w:ind w:left="20" w:right="20" w:firstLine="700"/>
        <w:rPr>
          <w:rFonts w:ascii="Times New Roman" w:hAnsi="Times New Roman" w:cs="Times New Roman"/>
        </w:rPr>
      </w:pPr>
      <w:r w:rsidRPr="00EB6AC8">
        <w:rPr>
          <w:rFonts w:ascii="Times New Roman" w:hAnsi="Times New Roman" w:cs="Times New Roman"/>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rsidR="00D31187" w:rsidRPr="00EB6AC8" w:rsidRDefault="00D31187" w:rsidP="00D31187">
      <w:pPr>
        <w:pStyle w:val="31"/>
        <w:numPr>
          <w:ilvl w:val="0"/>
          <w:numId w:val="28"/>
        </w:numPr>
        <w:shd w:val="clear" w:color="auto" w:fill="auto"/>
        <w:tabs>
          <w:tab w:val="left" w:pos="1604"/>
        </w:tabs>
        <w:spacing w:line="240" w:lineRule="auto"/>
        <w:ind w:left="20" w:right="20" w:firstLine="700"/>
        <w:rPr>
          <w:rFonts w:ascii="Times New Roman" w:hAnsi="Times New Roman" w:cs="Times New Roman"/>
        </w:rPr>
      </w:pPr>
      <w:r w:rsidRPr="00EB6AC8">
        <w:rPr>
          <w:rFonts w:ascii="Times New Roman" w:hAnsi="Times New Roman" w:cs="Times New Roman"/>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rsidR="00D31187" w:rsidRPr="00EB6AC8" w:rsidRDefault="00D31187" w:rsidP="00D31187">
      <w:pPr>
        <w:pStyle w:val="31"/>
        <w:numPr>
          <w:ilvl w:val="0"/>
          <w:numId w:val="27"/>
        </w:numPr>
        <w:shd w:val="clear" w:color="auto" w:fill="auto"/>
        <w:tabs>
          <w:tab w:val="left" w:pos="1374"/>
        </w:tabs>
        <w:spacing w:line="240" w:lineRule="auto"/>
        <w:ind w:left="20" w:right="20" w:firstLine="700"/>
        <w:rPr>
          <w:rFonts w:ascii="Times New Roman" w:hAnsi="Times New Roman" w:cs="Times New Roman"/>
        </w:rPr>
      </w:pPr>
      <w:r w:rsidRPr="00EB6AC8">
        <w:rPr>
          <w:rFonts w:ascii="Times New Roman" w:hAnsi="Times New Roman" w:cs="Times New Roman"/>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D31187" w:rsidRPr="00EB6AC8" w:rsidRDefault="00D31187" w:rsidP="00D31187">
      <w:pPr>
        <w:pStyle w:val="31"/>
        <w:numPr>
          <w:ilvl w:val="0"/>
          <w:numId w:val="27"/>
        </w:numPr>
        <w:shd w:val="clear" w:color="auto" w:fill="auto"/>
        <w:tabs>
          <w:tab w:val="left" w:pos="1345"/>
        </w:tabs>
        <w:spacing w:line="240" w:lineRule="auto"/>
        <w:ind w:left="20" w:right="20" w:firstLine="720"/>
        <w:rPr>
          <w:rFonts w:ascii="Times New Roman" w:hAnsi="Times New Roman" w:cs="Times New Roman"/>
        </w:rPr>
      </w:pPr>
      <w:r w:rsidRPr="00EB6AC8">
        <w:rPr>
          <w:rFonts w:ascii="Times New Roman" w:hAnsi="Times New Roman" w:cs="Times New Roman"/>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D31187" w:rsidRPr="00EB6AC8" w:rsidRDefault="00D31187" w:rsidP="00D31187">
      <w:pPr>
        <w:pStyle w:val="31"/>
        <w:numPr>
          <w:ilvl w:val="0"/>
          <w:numId w:val="27"/>
        </w:numPr>
        <w:shd w:val="clear" w:color="auto" w:fill="auto"/>
        <w:tabs>
          <w:tab w:val="left" w:pos="1431"/>
        </w:tabs>
        <w:spacing w:line="240" w:lineRule="auto"/>
        <w:ind w:left="20" w:right="20" w:firstLine="720"/>
        <w:rPr>
          <w:rFonts w:ascii="Times New Roman" w:hAnsi="Times New Roman" w:cs="Times New Roman"/>
        </w:rPr>
      </w:pPr>
      <w:r w:rsidRPr="00EB6AC8">
        <w:rPr>
          <w:rFonts w:ascii="Times New Roman" w:hAnsi="Times New Roman" w:cs="Times New Roman"/>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rsidR="00D31187" w:rsidRPr="00EB6AC8" w:rsidRDefault="00D31187" w:rsidP="00D31187">
      <w:pPr>
        <w:pStyle w:val="31"/>
        <w:numPr>
          <w:ilvl w:val="0"/>
          <w:numId w:val="27"/>
        </w:numPr>
        <w:shd w:val="clear" w:color="auto" w:fill="auto"/>
        <w:tabs>
          <w:tab w:val="left" w:pos="1417"/>
        </w:tabs>
        <w:spacing w:line="240" w:lineRule="auto"/>
        <w:ind w:left="20" w:right="20" w:firstLine="720"/>
        <w:rPr>
          <w:rFonts w:ascii="Times New Roman" w:hAnsi="Times New Roman" w:cs="Times New Roman"/>
        </w:rPr>
      </w:pPr>
      <w:r w:rsidRPr="00EB6AC8">
        <w:rPr>
          <w:rFonts w:ascii="Times New Roman" w:hAnsi="Times New Roman" w:cs="Times New Roman"/>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rsidR="00D31187" w:rsidRPr="00EB6AC8" w:rsidRDefault="00D31187" w:rsidP="00D31187">
      <w:pPr>
        <w:pStyle w:val="31"/>
        <w:numPr>
          <w:ilvl w:val="0"/>
          <w:numId w:val="27"/>
        </w:numPr>
        <w:shd w:val="clear" w:color="auto" w:fill="auto"/>
        <w:tabs>
          <w:tab w:val="left" w:pos="1312"/>
        </w:tabs>
        <w:spacing w:line="240" w:lineRule="auto"/>
        <w:ind w:left="20" w:right="20" w:firstLine="720"/>
        <w:rPr>
          <w:rFonts w:ascii="Times New Roman" w:hAnsi="Times New Roman" w:cs="Times New Roman"/>
        </w:rPr>
      </w:pPr>
      <w:r w:rsidRPr="00EB6AC8">
        <w:rPr>
          <w:rFonts w:ascii="Times New Roman" w:hAnsi="Times New Roman" w:cs="Times New Roman"/>
        </w:rPr>
        <w:lastRenderedPageBreak/>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rsidR="00D31187" w:rsidRPr="00EB6AC8" w:rsidRDefault="00D31187" w:rsidP="00D31187">
      <w:pPr>
        <w:pStyle w:val="31"/>
        <w:numPr>
          <w:ilvl w:val="0"/>
          <w:numId w:val="27"/>
        </w:numPr>
        <w:shd w:val="clear" w:color="auto" w:fill="auto"/>
        <w:tabs>
          <w:tab w:val="left" w:pos="1356"/>
        </w:tabs>
        <w:spacing w:line="240" w:lineRule="auto"/>
        <w:ind w:left="20" w:right="20" w:firstLine="720"/>
        <w:rPr>
          <w:rFonts w:ascii="Times New Roman" w:hAnsi="Times New Roman" w:cs="Times New Roman"/>
        </w:rPr>
      </w:pPr>
      <w:r w:rsidRPr="00EB6AC8">
        <w:rPr>
          <w:rFonts w:ascii="Times New Roman" w:hAnsi="Times New Roman" w:cs="Times New Roman"/>
        </w:rPr>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rsidR="00D31187" w:rsidRPr="00EB6AC8" w:rsidRDefault="00D31187" w:rsidP="00D31187">
      <w:pPr>
        <w:pStyle w:val="31"/>
        <w:numPr>
          <w:ilvl w:val="0"/>
          <w:numId w:val="27"/>
        </w:numPr>
        <w:shd w:val="clear" w:color="auto" w:fill="auto"/>
        <w:tabs>
          <w:tab w:val="left" w:pos="1363"/>
        </w:tabs>
        <w:spacing w:line="240" w:lineRule="auto"/>
        <w:ind w:left="20" w:right="20" w:firstLine="720"/>
        <w:rPr>
          <w:rFonts w:ascii="Times New Roman" w:hAnsi="Times New Roman" w:cs="Times New Roman"/>
        </w:rPr>
      </w:pPr>
      <w:r w:rsidRPr="00EB6AC8">
        <w:rPr>
          <w:rFonts w:ascii="Times New Roman" w:hAnsi="Times New Roman" w:cs="Times New Roman"/>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rsidR="00D31187" w:rsidRPr="00EB6AC8" w:rsidRDefault="00D31187" w:rsidP="00D31187">
      <w:pPr>
        <w:pStyle w:val="31"/>
        <w:numPr>
          <w:ilvl w:val="0"/>
          <w:numId w:val="27"/>
        </w:numPr>
        <w:shd w:val="clear" w:color="auto" w:fill="auto"/>
        <w:tabs>
          <w:tab w:val="left" w:pos="1478"/>
        </w:tabs>
        <w:spacing w:line="240" w:lineRule="auto"/>
        <w:ind w:left="20" w:right="20" w:firstLine="720"/>
        <w:rPr>
          <w:rFonts w:ascii="Times New Roman" w:hAnsi="Times New Roman" w:cs="Times New Roman"/>
        </w:rPr>
      </w:pPr>
      <w:r w:rsidRPr="00EB6AC8">
        <w:rPr>
          <w:rFonts w:ascii="Times New Roman" w:hAnsi="Times New Roman" w:cs="Times New Roman"/>
        </w:rPr>
        <w:t>Необходимые для производства работ внутренние документы Заказчика получены Подрядчиком при подписании договора.</w:t>
      </w:r>
    </w:p>
    <w:p w:rsidR="00D31187" w:rsidRPr="00EB6AC8" w:rsidRDefault="00D31187" w:rsidP="00D31187">
      <w:pPr>
        <w:pStyle w:val="31"/>
        <w:numPr>
          <w:ilvl w:val="0"/>
          <w:numId w:val="27"/>
        </w:numPr>
        <w:shd w:val="clear" w:color="auto" w:fill="auto"/>
        <w:tabs>
          <w:tab w:val="left" w:pos="1492"/>
        </w:tabs>
        <w:spacing w:line="240" w:lineRule="auto"/>
        <w:ind w:left="20" w:right="20" w:firstLine="720"/>
        <w:rPr>
          <w:rFonts w:ascii="Times New Roman" w:hAnsi="Times New Roman" w:cs="Times New Roman"/>
        </w:rPr>
      </w:pPr>
      <w:r w:rsidRPr="00EB6AC8">
        <w:rPr>
          <w:rFonts w:ascii="Times New Roman" w:hAnsi="Times New Roman" w:cs="Times New Roman"/>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rsidR="00D31187" w:rsidRPr="00EB6AC8" w:rsidRDefault="00D31187" w:rsidP="00D31187">
      <w:pPr>
        <w:pStyle w:val="31"/>
        <w:numPr>
          <w:ilvl w:val="0"/>
          <w:numId w:val="27"/>
        </w:numPr>
        <w:shd w:val="clear" w:color="auto" w:fill="auto"/>
        <w:tabs>
          <w:tab w:val="left" w:pos="1492"/>
        </w:tabs>
        <w:spacing w:line="240" w:lineRule="auto"/>
        <w:ind w:left="20" w:right="20" w:firstLine="720"/>
        <w:rPr>
          <w:rFonts w:ascii="Times New Roman" w:hAnsi="Times New Roman" w:cs="Times New Roman"/>
        </w:rPr>
      </w:pPr>
      <w:r w:rsidRPr="00EB6AC8">
        <w:rPr>
          <w:rFonts w:ascii="Times New Roman" w:hAnsi="Times New Roman" w:cs="Times New Roman"/>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D31187" w:rsidRPr="00EB6AC8" w:rsidRDefault="00D31187" w:rsidP="00D31187">
      <w:pPr>
        <w:pStyle w:val="31"/>
        <w:numPr>
          <w:ilvl w:val="0"/>
          <w:numId w:val="27"/>
        </w:numPr>
        <w:shd w:val="clear" w:color="auto" w:fill="auto"/>
        <w:tabs>
          <w:tab w:val="left" w:pos="1442"/>
        </w:tabs>
        <w:spacing w:line="240" w:lineRule="auto"/>
        <w:ind w:left="20" w:right="20" w:firstLine="720"/>
        <w:rPr>
          <w:rFonts w:ascii="Times New Roman" w:hAnsi="Times New Roman" w:cs="Times New Roman"/>
        </w:rPr>
      </w:pPr>
      <w:r w:rsidRPr="00EB6AC8">
        <w:rPr>
          <w:rFonts w:ascii="Times New Roman" w:hAnsi="Times New Roman" w:cs="Times New Roman"/>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rsidR="00D31187" w:rsidRPr="00EB6AC8" w:rsidRDefault="00D31187" w:rsidP="00D31187">
      <w:pPr>
        <w:pStyle w:val="31"/>
        <w:shd w:val="clear" w:color="auto" w:fill="auto"/>
        <w:spacing w:line="240" w:lineRule="auto"/>
        <w:ind w:left="20" w:right="20" w:firstLine="720"/>
        <w:rPr>
          <w:rFonts w:ascii="Times New Roman" w:hAnsi="Times New Roman" w:cs="Times New Roman"/>
        </w:rPr>
      </w:pPr>
      <w:r w:rsidRPr="00EB6AC8">
        <w:rPr>
          <w:rFonts w:ascii="Times New Roman" w:hAnsi="Times New Roman" w:cs="Times New Roman"/>
        </w:rPr>
        <w:t>Подрядчик осуществляет обязательства плательщика в соответствии с законом РФ об охране окружающей среды.</w:t>
      </w:r>
    </w:p>
    <w:p w:rsidR="00D31187" w:rsidRPr="00EB6AC8" w:rsidRDefault="00D31187" w:rsidP="00D31187">
      <w:pPr>
        <w:pStyle w:val="2"/>
        <w:rPr>
          <w:bCs/>
          <w:szCs w:val="24"/>
          <w:u w:val="single"/>
        </w:rPr>
      </w:pPr>
    </w:p>
    <w:p w:rsidR="00D31187" w:rsidRPr="00EB6AC8" w:rsidRDefault="00D31187" w:rsidP="00D31187">
      <w:pPr>
        <w:pStyle w:val="2"/>
        <w:rPr>
          <w:bCs/>
          <w:szCs w:val="24"/>
          <w:u w:val="single"/>
        </w:rPr>
      </w:pPr>
    </w:p>
    <w:p w:rsidR="00D31187" w:rsidRPr="00EB6AC8" w:rsidRDefault="00D31187" w:rsidP="00D31187">
      <w:pPr>
        <w:pStyle w:val="2"/>
        <w:rPr>
          <w:bCs/>
          <w:szCs w:val="24"/>
        </w:rPr>
      </w:pPr>
      <w:r w:rsidRPr="00EB6AC8">
        <w:rPr>
          <w:bCs/>
          <w:szCs w:val="24"/>
          <w:u w:val="single"/>
        </w:rPr>
        <w:t>ЗАКАЗЧИК: ПАО «ТГК-1»</w:t>
      </w:r>
      <w:r w:rsidRPr="00EB6AC8">
        <w:rPr>
          <w:bCs/>
          <w:szCs w:val="24"/>
        </w:rPr>
        <w:tab/>
      </w:r>
      <w:r w:rsidRPr="00EB6AC8">
        <w:rPr>
          <w:bCs/>
          <w:szCs w:val="24"/>
        </w:rPr>
        <w:tab/>
      </w:r>
      <w:r w:rsidRPr="00EB6AC8">
        <w:rPr>
          <w:bCs/>
          <w:szCs w:val="24"/>
        </w:rPr>
        <w:tab/>
      </w:r>
      <w:r w:rsidRPr="00EB6AC8">
        <w:rPr>
          <w:bCs/>
          <w:szCs w:val="24"/>
        </w:rPr>
        <w:tab/>
      </w:r>
      <w:r w:rsidRPr="00EB6AC8">
        <w:rPr>
          <w:bCs/>
          <w:szCs w:val="24"/>
        </w:rPr>
        <w:tab/>
        <w:t xml:space="preserve">           </w:t>
      </w:r>
      <w:r w:rsidRPr="00EB6AC8">
        <w:rPr>
          <w:bCs/>
          <w:szCs w:val="24"/>
          <w:u w:val="single"/>
        </w:rPr>
        <w:t>ПОДРЯДЧИК:</w:t>
      </w:r>
    </w:p>
    <w:p w:rsidR="00D31187" w:rsidRPr="00EB6AC8" w:rsidRDefault="00D31187" w:rsidP="00D31187">
      <w:pPr>
        <w:pStyle w:val="2"/>
        <w:rPr>
          <w:bCs/>
          <w:szCs w:val="24"/>
        </w:rPr>
      </w:pPr>
    </w:p>
    <w:p w:rsidR="00D31187" w:rsidRPr="00EB6AC8" w:rsidRDefault="00D31187" w:rsidP="00D31187">
      <w:pPr>
        <w:jc w:val="both"/>
        <w:rPr>
          <w:sz w:val="24"/>
          <w:szCs w:val="24"/>
        </w:rPr>
      </w:pPr>
      <w:r w:rsidRPr="00EB6AC8">
        <w:rPr>
          <w:sz w:val="24"/>
          <w:szCs w:val="24"/>
        </w:rPr>
        <w:t xml:space="preserve">Директор </w:t>
      </w:r>
      <w:proofErr w:type="spellStart"/>
      <w:r w:rsidRPr="00EB6AC8">
        <w:rPr>
          <w:sz w:val="24"/>
          <w:szCs w:val="24"/>
        </w:rPr>
        <w:t>ПСДТУиИТ</w:t>
      </w:r>
      <w:proofErr w:type="spellEnd"/>
    </w:p>
    <w:p w:rsidR="00D31187" w:rsidRPr="00EB6AC8" w:rsidRDefault="00D31187" w:rsidP="00D31187">
      <w:pPr>
        <w:jc w:val="both"/>
        <w:rPr>
          <w:sz w:val="24"/>
          <w:szCs w:val="24"/>
        </w:rPr>
      </w:pPr>
      <w:r w:rsidRPr="00EB6AC8">
        <w:rPr>
          <w:sz w:val="24"/>
          <w:szCs w:val="24"/>
        </w:rPr>
        <w:t>____________________</w:t>
      </w:r>
      <w:proofErr w:type="spellStart"/>
      <w:r w:rsidRPr="00EB6AC8">
        <w:rPr>
          <w:sz w:val="24"/>
          <w:szCs w:val="24"/>
        </w:rPr>
        <w:t>А.В.Малафеев</w:t>
      </w:r>
      <w:proofErr w:type="spellEnd"/>
      <w:r w:rsidRPr="00EB6AC8">
        <w:rPr>
          <w:sz w:val="24"/>
          <w:szCs w:val="24"/>
        </w:rPr>
        <w:t xml:space="preserve">       </w:t>
      </w:r>
      <w:r w:rsidRPr="00EB6AC8">
        <w:rPr>
          <w:sz w:val="24"/>
          <w:szCs w:val="24"/>
        </w:rPr>
        <w:tab/>
      </w:r>
      <w:r w:rsidRPr="00EB6AC8">
        <w:rPr>
          <w:sz w:val="24"/>
          <w:szCs w:val="24"/>
        </w:rPr>
        <w:tab/>
      </w:r>
      <w:r w:rsidRPr="00EB6AC8">
        <w:rPr>
          <w:sz w:val="24"/>
          <w:szCs w:val="24"/>
        </w:rPr>
        <w:tab/>
        <w:t>______________________</w:t>
      </w:r>
    </w:p>
    <w:p w:rsidR="00D31187" w:rsidRPr="00EB6AC8" w:rsidRDefault="00D31187" w:rsidP="00D31187">
      <w:pPr>
        <w:pStyle w:val="Bodytext50"/>
        <w:shd w:val="clear" w:color="auto" w:fill="auto"/>
        <w:tabs>
          <w:tab w:val="left" w:pos="5020"/>
        </w:tabs>
        <w:spacing w:before="0" w:line="240" w:lineRule="auto"/>
        <w:ind w:left="20"/>
        <w:jc w:val="left"/>
        <w:rPr>
          <w:rFonts w:ascii="Times New Roman" w:hAnsi="Times New Roman" w:cs="Times New Roman"/>
        </w:rPr>
      </w:pPr>
    </w:p>
    <w:p w:rsidR="00D31187" w:rsidRPr="00EB6AC8" w:rsidRDefault="00D31187" w:rsidP="00D31187">
      <w:pPr>
        <w:pStyle w:val="Bodytext50"/>
        <w:shd w:val="clear" w:color="auto" w:fill="auto"/>
        <w:tabs>
          <w:tab w:val="left" w:pos="5020"/>
        </w:tabs>
        <w:spacing w:before="0" w:line="240" w:lineRule="auto"/>
        <w:ind w:left="20"/>
        <w:jc w:val="left"/>
        <w:rPr>
          <w:rFonts w:ascii="Times New Roman" w:hAnsi="Times New Roman" w:cs="Times New Roman"/>
        </w:rPr>
      </w:pPr>
    </w:p>
    <w:p w:rsidR="00D31187" w:rsidRPr="00EB6AC8" w:rsidRDefault="00D31187" w:rsidP="00D31187">
      <w:pPr>
        <w:pStyle w:val="Bodytext50"/>
        <w:shd w:val="clear" w:color="auto" w:fill="auto"/>
        <w:tabs>
          <w:tab w:val="left" w:pos="5020"/>
        </w:tabs>
        <w:spacing w:before="0" w:line="240" w:lineRule="auto"/>
        <w:ind w:left="20"/>
        <w:jc w:val="left"/>
        <w:rPr>
          <w:rFonts w:ascii="Times New Roman" w:hAnsi="Times New Roman" w:cs="Times New Roman"/>
        </w:rPr>
      </w:pPr>
    </w:p>
    <w:p w:rsidR="00D31187" w:rsidRPr="00EB6AC8" w:rsidRDefault="00D31187" w:rsidP="00D31187">
      <w:pPr>
        <w:rPr>
          <w:sz w:val="24"/>
          <w:szCs w:val="24"/>
        </w:rPr>
      </w:pPr>
    </w:p>
    <w:p w:rsidR="00D31187" w:rsidRPr="00EB6AC8" w:rsidRDefault="00D31187" w:rsidP="00D31187">
      <w:pPr>
        <w:ind w:left="9204"/>
        <w:rPr>
          <w:sz w:val="24"/>
          <w:szCs w:val="24"/>
        </w:rPr>
      </w:pPr>
      <w:r w:rsidRPr="00EB6AC8">
        <w:rPr>
          <w:sz w:val="24"/>
          <w:szCs w:val="24"/>
        </w:rPr>
        <w:t xml:space="preserve">                                                                                                            </w:t>
      </w:r>
    </w:p>
    <w:p w:rsidR="00D31187" w:rsidRPr="00EB6AC8" w:rsidRDefault="00D31187" w:rsidP="00D31187">
      <w:pPr>
        <w:pageBreakBefore/>
        <w:ind w:left="5664" w:firstLine="709"/>
        <w:rPr>
          <w:sz w:val="24"/>
          <w:szCs w:val="24"/>
        </w:rPr>
      </w:pPr>
      <w:r w:rsidRPr="00EB6AC8">
        <w:rPr>
          <w:sz w:val="24"/>
          <w:szCs w:val="24"/>
        </w:rPr>
        <w:lastRenderedPageBreak/>
        <w:t>Приложение № 7</w:t>
      </w:r>
    </w:p>
    <w:p w:rsidR="00D31187" w:rsidRPr="00EB6AC8" w:rsidRDefault="00D31187" w:rsidP="00D31187">
      <w:pPr>
        <w:tabs>
          <w:tab w:val="left" w:leader="underscore" w:pos="8472"/>
        </w:tabs>
        <w:ind w:left="6420"/>
        <w:rPr>
          <w:sz w:val="24"/>
          <w:szCs w:val="24"/>
        </w:rPr>
      </w:pPr>
      <w:r w:rsidRPr="00EB6AC8">
        <w:rPr>
          <w:sz w:val="24"/>
          <w:szCs w:val="24"/>
        </w:rPr>
        <w:t>к Договору №</w:t>
      </w:r>
      <w:r w:rsidRPr="00EB6AC8">
        <w:rPr>
          <w:sz w:val="24"/>
          <w:szCs w:val="24"/>
        </w:rPr>
        <w:tab/>
      </w:r>
    </w:p>
    <w:p w:rsidR="00D31187" w:rsidRPr="00EB6AC8" w:rsidRDefault="00D31187" w:rsidP="00D31187">
      <w:pPr>
        <w:tabs>
          <w:tab w:val="left" w:leader="underscore" w:pos="7914"/>
        </w:tabs>
        <w:ind w:left="6420"/>
        <w:rPr>
          <w:sz w:val="24"/>
          <w:szCs w:val="24"/>
        </w:rPr>
      </w:pPr>
      <w:r w:rsidRPr="00EB6AC8">
        <w:rPr>
          <w:sz w:val="24"/>
          <w:szCs w:val="24"/>
        </w:rPr>
        <w:t xml:space="preserve">от « ___» </w:t>
      </w:r>
      <w:r w:rsidRPr="00EB6AC8">
        <w:rPr>
          <w:sz w:val="24"/>
          <w:szCs w:val="24"/>
        </w:rPr>
        <w:tab/>
        <w:t>2016  г.</w:t>
      </w:r>
    </w:p>
    <w:p w:rsidR="00D31187" w:rsidRPr="00EB6AC8" w:rsidRDefault="00D31187" w:rsidP="00D31187">
      <w:pPr>
        <w:keepNext/>
        <w:keepLines/>
        <w:ind w:left="20" w:right="20"/>
        <w:rPr>
          <w:sz w:val="24"/>
          <w:szCs w:val="24"/>
        </w:rPr>
      </w:pPr>
      <w:bookmarkStart w:id="19" w:name="bookmark21"/>
    </w:p>
    <w:p w:rsidR="00D31187" w:rsidRPr="00EB6AC8" w:rsidRDefault="00D31187" w:rsidP="00D31187">
      <w:pPr>
        <w:keepNext/>
        <w:keepLines/>
        <w:ind w:left="20" w:right="20"/>
        <w:jc w:val="center"/>
        <w:rPr>
          <w:sz w:val="24"/>
          <w:szCs w:val="24"/>
        </w:rPr>
      </w:pPr>
      <w:r w:rsidRPr="00EB6AC8">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9"/>
    </w:p>
    <w:p w:rsidR="00D31187" w:rsidRPr="00EB6AC8" w:rsidRDefault="00D31187" w:rsidP="00D31187">
      <w:pPr>
        <w:pStyle w:val="Bodytext100"/>
        <w:shd w:val="clear" w:color="auto" w:fill="auto"/>
        <w:spacing w:after="0" w:line="240" w:lineRule="auto"/>
        <w:ind w:left="4060"/>
        <w:rPr>
          <w:rFonts w:ascii="Times New Roman" w:hAnsi="Times New Roman" w:cs="Times New Roman"/>
          <w:sz w:val="24"/>
          <w:szCs w:val="24"/>
        </w:rPr>
      </w:pPr>
      <w:r w:rsidRPr="00EB6AC8">
        <w:rPr>
          <w:rFonts w:ascii="Times New Roman" w:hAnsi="Times New Roman" w:cs="Times New Roman"/>
          <w:sz w:val="24"/>
          <w:szCs w:val="24"/>
        </w:rPr>
        <w:t>(далее - Порядок)</w:t>
      </w:r>
    </w:p>
    <w:p w:rsidR="00D31187" w:rsidRPr="00EB6AC8" w:rsidRDefault="00D31187" w:rsidP="00D31187">
      <w:pPr>
        <w:keepNext/>
        <w:keepLines/>
        <w:numPr>
          <w:ilvl w:val="2"/>
          <w:numId w:val="29"/>
        </w:numPr>
        <w:tabs>
          <w:tab w:val="left" w:pos="983"/>
        </w:tabs>
        <w:ind w:left="20" w:firstLine="700"/>
        <w:jc w:val="both"/>
        <w:outlineLvl w:val="5"/>
        <w:rPr>
          <w:sz w:val="24"/>
          <w:szCs w:val="24"/>
        </w:rPr>
      </w:pPr>
      <w:bookmarkStart w:id="20" w:name="bookmark22"/>
      <w:r w:rsidRPr="00EB6AC8">
        <w:rPr>
          <w:rStyle w:val="Heading6"/>
          <w:rFonts w:eastAsia="Arial Unicode MS"/>
          <w:sz w:val="24"/>
          <w:szCs w:val="24"/>
        </w:rPr>
        <w:t>Общие положения.</w:t>
      </w:r>
      <w:bookmarkEnd w:id="20"/>
    </w:p>
    <w:p w:rsidR="00D31187" w:rsidRPr="00EB6AC8" w:rsidRDefault="00D31187" w:rsidP="00D31187">
      <w:pPr>
        <w:numPr>
          <w:ilvl w:val="3"/>
          <w:numId w:val="29"/>
        </w:numPr>
        <w:tabs>
          <w:tab w:val="left" w:pos="1215"/>
        </w:tabs>
        <w:ind w:left="20" w:right="20" w:firstLine="700"/>
        <w:jc w:val="both"/>
        <w:rPr>
          <w:sz w:val="24"/>
          <w:szCs w:val="24"/>
        </w:rPr>
      </w:pPr>
      <w:r w:rsidRPr="00EB6AC8">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rsidR="00D31187" w:rsidRPr="00EB6AC8" w:rsidRDefault="00D31187" w:rsidP="00D31187">
      <w:pPr>
        <w:numPr>
          <w:ilvl w:val="3"/>
          <w:numId w:val="29"/>
        </w:numPr>
        <w:tabs>
          <w:tab w:val="left" w:pos="1370"/>
        </w:tabs>
        <w:ind w:left="20" w:right="20" w:firstLine="700"/>
        <w:jc w:val="both"/>
        <w:rPr>
          <w:sz w:val="24"/>
          <w:szCs w:val="24"/>
        </w:rPr>
      </w:pPr>
      <w:r w:rsidRPr="00EB6AC8">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rsidR="00D31187" w:rsidRPr="00EB6AC8" w:rsidRDefault="00D31187" w:rsidP="00D31187">
      <w:pPr>
        <w:numPr>
          <w:ilvl w:val="3"/>
          <w:numId w:val="29"/>
        </w:numPr>
        <w:tabs>
          <w:tab w:val="left" w:pos="1345"/>
        </w:tabs>
        <w:ind w:left="20" w:right="20" w:firstLine="700"/>
        <w:jc w:val="both"/>
        <w:rPr>
          <w:sz w:val="24"/>
          <w:szCs w:val="24"/>
        </w:rPr>
      </w:pPr>
      <w:r w:rsidRPr="00EB6AC8">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rsidR="00D31187" w:rsidRPr="00EB6AC8" w:rsidRDefault="00D31187" w:rsidP="00D31187">
      <w:pPr>
        <w:numPr>
          <w:ilvl w:val="3"/>
          <w:numId w:val="29"/>
        </w:numPr>
        <w:tabs>
          <w:tab w:val="left" w:pos="1273"/>
        </w:tabs>
        <w:ind w:left="20" w:right="20" w:firstLine="700"/>
        <w:jc w:val="both"/>
        <w:rPr>
          <w:sz w:val="24"/>
          <w:szCs w:val="24"/>
        </w:rPr>
      </w:pPr>
      <w:r w:rsidRPr="00EB6AC8">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rsidR="00D31187" w:rsidRPr="00EB6AC8" w:rsidRDefault="00D31187" w:rsidP="00D31187">
      <w:pPr>
        <w:keepNext/>
        <w:keepLines/>
        <w:numPr>
          <w:ilvl w:val="2"/>
          <w:numId w:val="29"/>
        </w:numPr>
        <w:tabs>
          <w:tab w:val="left" w:pos="994"/>
        </w:tabs>
        <w:ind w:left="20" w:firstLine="700"/>
        <w:jc w:val="both"/>
        <w:outlineLvl w:val="5"/>
        <w:rPr>
          <w:sz w:val="24"/>
          <w:szCs w:val="24"/>
        </w:rPr>
      </w:pPr>
      <w:bookmarkStart w:id="21" w:name="bookmark23"/>
      <w:r w:rsidRPr="00EB6AC8">
        <w:rPr>
          <w:rStyle w:val="Heading6"/>
          <w:rFonts w:eastAsia="Arial Unicode MS"/>
          <w:sz w:val="24"/>
          <w:szCs w:val="24"/>
        </w:rPr>
        <w:t>Порядок информирования об аварии на Объекте.</w:t>
      </w:r>
      <w:bookmarkEnd w:id="21"/>
    </w:p>
    <w:p w:rsidR="00D31187" w:rsidRPr="00EB6AC8" w:rsidRDefault="00D31187" w:rsidP="00D31187">
      <w:pPr>
        <w:numPr>
          <w:ilvl w:val="3"/>
          <w:numId w:val="29"/>
        </w:numPr>
        <w:tabs>
          <w:tab w:val="left" w:pos="1201"/>
        </w:tabs>
        <w:ind w:left="20" w:right="20" w:firstLine="700"/>
        <w:jc w:val="both"/>
        <w:rPr>
          <w:sz w:val="24"/>
          <w:szCs w:val="24"/>
        </w:rPr>
      </w:pPr>
      <w:r w:rsidRPr="00EB6AC8">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rsidR="00D31187" w:rsidRPr="00EB6AC8" w:rsidRDefault="00D31187" w:rsidP="00D31187">
      <w:pPr>
        <w:numPr>
          <w:ilvl w:val="3"/>
          <w:numId w:val="29"/>
        </w:numPr>
        <w:tabs>
          <w:tab w:val="left" w:pos="1273"/>
        </w:tabs>
        <w:ind w:left="20" w:right="20" w:firstLine="700"/>
        <w:jc w:val="both"/>
        <w:rPr>
          <w:sz w:val="24"/>
          <w:szCs w:val="24"/>
        </w:rPr>
      </w:pPr>
      <w:r w:rsidRPr="00EB6AC8">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rsidR="00D31187" w:rsidRPr="00EB6AC8" w:rsidRDefault="00D31187" w:rsidP="00D31187">
      <w:pPr>
        <w:numPr>
          <w:ilvl w:val="3"/>
          <w:numId w:val="29"/>
        </w:numPr>
        <w:tabs>
          <w:tab w:val="left" w:pos="1192"/>
        </w:tabs>
        <w:ind w:left="20" w:firstLine="700"/>
        <w:jc w:val="both"/>
        <w:rPr>
          <w:sz w:val="24"/>
          <w:szCs w:val="24"/>
        </w:rPr>
      </w:pPr>
      <w:r w:rsidRPr="00EB6AC8">
        <w:rPr>
          <w:sz w:val="24"/>
          <w:szCs w:val="24"/>
        </w:rPr>
        <w:t>Уведомление об аварии должно содержать следующую информацию:</w:t>
      </w:r>
    </w:p>
    <w:p w:rsidR="00D31187" w:rsidRPr="00EB6AC8" w:rsidRDefault="00D31187" w:rsidP="00D31187">
      <w:pPr>
        <w:numPr>
          <w:ilvl w:val="0"/>
          <w:numId w:val="30"/>
        </w:numPr>
        <w:tabs>
          <w:tab w:val="left" w:pos="882"/>
        </w:tabs>
        <w:ind w:left="20" w:firstLine="700"/>
        <w:jc w:val="both"/>
        <w:rPr>
          <w:sz w:val="24"/>
          <w:szCs w:val="24"/>
        </w:rPr>
      </w:pPr>
      <w:r w:rsidRPr="00EB6AC8">
        <w:rPr>
          <w:sz w:val="24"/>
          <w:szCs w:val="24"/>
        </w:rPr>
        <w:t>фамилию, должность и номер телефона лица, уведомляющего об аварии;</w:t>
      </w:r>
    </w:p>
    <w:p w:rsidR="00D31187" w:rsidRPr="00EB6AC8" w:rsidRDefault="00D31187" w:rsidP="00D31187">
      <w:pPr>
        <w:numPr>
          <w:ilvl w:val="0"/>
          <w:numId w:val="30"/>
        </w:numPr>
        <w:tabs>
          <w:tab w:val="left" w:pos="875"/>
        </w:tabs>
        <w:ind w:left="20" w:firstLine="700"/>
        <w:jc w:val="both"/>
        <w:rPr>
          <w:sz w:val="24"/>
          <w:szCs w:val="24"/>
        </w:rPr>
      </w:pPr>
      <w:r w:rsidRPr="00EB6AC8">
        <w:rPr>
          <w:sz w:val="24"/>
          <w:szCs w:val="24"/>
        </w:rPr>
        <w:t>местонахождение Объекта, на котором произошла авария;</w:t>
      </w:r>
    </w:p>
    <w:p w:rsidR="00D31187" w:rsidRPr="00EB6AC8" w:rsidRDefault="00D31187" w:rsidP="00D31187">
      <w:pPr>
        <w:numPr>
          <w:ilvl w:val="0"/>
          <w:numId w:val="30"/>
        </w:numPr>
        <w:tabs>
          <w:tab w:val="left" w:pos="875"/>
        </w:tabs>
        <w:ind w:left="20" w:firstLine="700"/>
        <w:jc w:val="both"/>
        <w:rPr>
          <w:sz w:val="24"/>
          <w:szCs w:val="24"/>
        </w:rPr>
      </w:pPr>
      <w:r w:rsidRPr="00EB6AC8">
        <w:rPr>
          <w:sz w:val="24"/>
          <w:szCs w:val="24"/>
        </w:rPr>
        <w:t>дату и время обнаружения аварии;</w:t>
      </w:r>
    </w:p>
    <w:p w:rsidR="00D31187" w:rsidRPr="00EB6AC8" w:rsidRDefault="00D31187" w:rsidP="00D31187">
      <w:pPr>
        <w:numPr>
          <w:ilvl w:val="0"/>
          <w:numId w:val="30"/>
        </w:numPr>
        <w:tabs>
          <w:tab w:val="left" w:pos="871"/>
        </w:tabs>
        <w:ind w:left="20" w:firstLine="700"/>
        <w:jc w:val="both"/>
        <w:rPr>
          <w:sz w:val="24"/>
          <w:szCs w:val="24"/>
        </w:rPr>
      </w:pPr>
      <w:r w:rsidRPr="00EB6AC8">
        <w:rPr>
          <w:sz w:val="24"/>
          <w:szCs w:val="24"/>
        </w:rPr>
        <w:t>дату, время и место проведения технического расследования;</w:t>
      </w:r>
    </w:p>
    <w:p w:rsidR="00D31187" w:rsidRPr="00EB6AC8" w:rsidRDefault="00D31187" w:rsidP="00D31187">
      <w:pPr>
        <w:numPr>
          <w:ilvl w:val="0"/>
          <w:numId w:val="30"/>
        </w:numPr>
        <w:tabs>
          <w:tab w:val="left" w:pos="886"/>
        </w:tabs>
        <w:ind w:left="20" w:firstLine="700"/>
        <w:jc w:val="both"/>
        <w:rPr>
          <w:sz w:val="24"/>
          <w:szCs w:val="24"/>
        </w:rPr>
      </w:pPr>
      <w:r w:rsidRPr="00EB6AC8">
        <w:rPr>
          <w:sz w:val="24"/>
          <w:szCs w:val="24"/>
        </w:rPr>
        <w:t>все известные факты, относящиеся к обстоятельствам аварии.</w:t>
      </w:r>
    </w:p>
    <w:p w:rsidR="00D31187" w:rsidRPr="00EB6AC8" w:rsidRDefault="00D31187" w:rsidP="00D31187">
      <w:pPr>
        <w:keepNext/>
        <w:keepLines/>
        <w:numPr>
          <w:ilvl w:val="1"/>
          <w:numId w:val="30"/>
        </w:numPr>
        <w:tabs>
          <w:tab w:val="left" w:pos="1032"/>
        </w:tabs>
        <w:ind w:left="20" w:right="20" w:firstLine="700"/>
        <w:jc w:val="both"/>
        <w:outlineLvl w:val="5"/>
        <w:rPr>
          <w:sz w:val="24"/>
          <w:szCs w:val="24"/>
        </w:rPr>
      </w:pPr>
      <w:bookmarkStart w:id="22" w:name="bookmark24"/>
      <w:r w:rsidRPr="00EB6AC8">
        <w:rPr>
          <w:rStyle w:val="Heading6"/>
          <w:rFonts w:eastAsia="Arial Unicode MS"/>
          <w:sz w:val="24"/>
          <w:szCs w:val="24"/>
        </w:rPr>
        <w:t>Порядок расследования аварии, оформление материалов технического расследования.</w:t>
      </w:r>
      <w:bookmarkEnd w:id="22"/>
    </w:p>
    <w:p w:rsidR="00D31187" w:rsidRPr="00EB6AC8" w:rsidRDefault="00D31187" w:rsidP="00D31187">
      <w:pPr>
        <w:numPr>
          <w:ilvl w:val="2"/>
          <w:numId w:val="30"/>
        </w:numPr>
        <w:tabs>
          <w:tab w:val="left" w:pos="1204"/>
        </w:tabs>
        <w:ind w:left="20" w:right="20" w:firstLine="680"/>
        <w:jc w:val="both"/>
        <w:rPr>
          <w:sz w:val="24"/>
          <w:szCs w:val="24"/>
        </w:rPr>
      </w:pPr>
      <w:r w:rsidRPr="00EB6AC8">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rsidR="00D31187" w:rsidRPr="00EB6AC8" w:rsidRDefault="00D31187" w:rsidP="00D31187">
      <w:pPr>
        <w:numPr>
          <w:ilvl w:val="2"/>
          <w:numId w:val="30"/>
        </w:numPr>
        <w:tabs>
          <w:tab w:val="left" w:pos="1309"/>
        </w:tabs>
        <w:ind w:left="20" w:right="20" w:firstLine="680"/>
        <w:jc w:val="both"/>
        <w:rPr>
          <w:sz w:val="24"/>
          <w:szCs w:val="24"/>
        </w:rPr>
      </w:pPr>
      <w:r w:rsidRPr="00EB6AC8">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rsidR="00D31187" w:rsidRPr="00EB6AC8" w:rsidRDefault="00D31187" w:rsidP="00D31187">
      <w:pPr>
        <w:numPr>
          <w:ilvl w:val="2"/>
          <w:numId w:val="30"/>
        </w:numPr>
        <w:tabs>
          <w:tab w:val="left" w:pos="1287"/>
        </w:tabs>
        <w:ind w:left="20" w:right="20" w:firstLine="680"/>
        <w:jc w:val="both"/>
        <w:rPr>
          <w:sz w:val="24"/>
          <w:szCs w:val="24"/>
        </w:rPr>
      </w:pPr>
      <w:r w:rsidRPr="00EB6AC8">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w:t>
      </w:r>
      <w:proofErr w:type="spellStart"/>
      <w:r w:rsidRPr="00EB6AC8">
        <w:rPr>
          <w:sz w:val="24"/>
          <w:szCs w:val="24"/>
        </w:rPr>
        <w:t>эскизирование</w:t>
      </w:r>
      <w:proofErr w:type="spellEnd"/>
      <w:r w:rsidRPr="00EB6AC8">
        <w:rPr>
          <w:sz w:val="24"/>
          <w:szCs w:val="24"/>
        </w:rPr>
        <w:t xml:space="preserve">, составление схем и </w:t>
      </w:r>
      <w:r w:rsidRPr="00EB6AC8">
        <w:rPr>
          <w:sz w:val="24"/>
          <w:szCs w:val="24"/>
        </w:rPr>
        <w:lastRenderedPageBreak/>
        <w:t>др.) обстановки и сохранность всех частей разрушившихся и поврежденных элементов оборудования.</w:t>
      </w:r>
    </w:p>
    <w:p w:rsidR="00D31187" w:rsidRPr="00EB6AC8" w:rsidRDefault="00D31187" w:rsidP="00D31187">
      <w:pPr>
        <w:numPr>
          <w:ilvl w:val="2"/>
          <w:numId w:val="30"/>
        </w:numPr>
        <w:tabs>
          <w:tab w:val="left" w:pos="1302"/>
        </w:tabs>
        <w:ind w:left="20" w:right="20" w:firstLine="680"/>
        <w:jc w:val="both"/>
        <w:rPr>
          <w:sz w:val="24"/>
          <w:szCs w:val="24"/>
        </w:rPr>
      </w:pPr>
      <w:r w:rsidRPr="00EB6AC8">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rsidR="00D31187" w:rsidRPr="00EB6AC8" w:rsidRDefault="00D31187" w:rsidP="00D31187">
      <w:pPr>
        <w:numPr>
          <w:ilvl w:val="2"/>
          <w:numId w:val="30"/>
        </w:numPr>
        <w:tabs>
          <w:tab w:val="left" w:pos="1222"/>
        </w:tabs>
        <w:ind w:left="20" w:right="20" w:firstLine="680"/>
        <w:jc w:val="both"/>
        <w:rPr>
          <w:sz w:val="24"/>
          <w:szCs w:val="24"/>
        </w:rPr>
      </w:pPr>
      <w:r w:rsidRPr="00EB6AC8">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rsidR="00D31187" w:rsidRPr="00EB6AC8" w:rsidRDefault="00D31187" w:rsidP="00D31187">
      <w:pPr>
        <w:numPr>
          <w:ilvl w:val="2"/>
          <w:numId w:val="30"/>
        </w:numPr>
        <w:tabs>
          <w:tab w:val="left" w:pos="1258"/>
        </w:tabs>
        <w:ind w:left="20" w:right="20" w:firstLine="680"/>
        <w:jc w:val="both"/>
        <w:rPr>
          <w:sz w:val="24"/>
          <w:szCs w:val="24"/>
        </w:rPr>
      </w:pPr>
      <w:r w:rsidRPr="00EB6AC8">
        <w:rPr>
          <w:sz w:val="24"/>
          <w:szCs w:val="24"/>
        </w:rPr>
        <w:t>В случае несогласия Подрядчика с содержанием Акта расследования,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w:t>
      </w:r>
    </w:p>
    <w:p w:rsidR="00D31187" w:rsidRPr="00EB6AC8" w:rsidRDefault="00D31187" w:rsidP="00D31187">
      <w:pPr>
        <w:ind w:left="20" w:right="20" w:firstLine="680"/>
        <w:jc w:val="both"/>
        <w:rPr>
          <w:sz w:val="24"/>
          <w:szCs w:val="24"/>
        </w:rPr>
      </w:pPr>
      <w:r w:rsidRPr="00EB6AC8">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rsidR="00D31187" w:rsidRPr="00EB6AC8" w:rsidRDefault="00D31187" w:rsidP="00D31187">
      <w:pPr>
        <w:numPr>
          <w:ilvl w:val="2"/>
          <w:numId w:val="30"/>
        </w:numPr>
        <w:tabs>
          <w:tab w:val="left" w:pos="1248"/>
        </w:tabs>
        <w:ind w:left="20" w:right="20" w:firstLine="680"/>
        <w:jc w:val="both"/>
        <w:rPr>
          <w:sz w:val="24"/>
          <w:szCs w:val="24"/>
        </w:rPr>
      </w:pPr>
      <w:r w:rsidRPr="00EB6AC8">
        <w:rPr>
          <w:sz w:val="24"/>
          <w:szCs w:val="24"/>
        </w:rPr>
        <w:t>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Подрядчика о чем делается пометка в Акте расследования, при этом Подрядчик полностью принимает содержание Акта расследования.</w:t>
      </w:r>
    </w:p>
    <w:p w:rsidR="00D31187" w:rsidRPr="00EB6AC8" w:rsidRDefault="00D31187" w:rsidP="00D31187">
      <w:pPr>
        <w:numPr>
          <w:ilvl w:val="2"/>
          <w:numId w:val="30"/>
        </w:numPr>
        <w:tabs>
          <w:tab w:val="left" w:pos="1269"/>
        </w:tabs>
        <w:ind w:left="20" w:right="20" w:firstLine="680"/>
        <w:jc w:val="both"/>
        <w:rPr>
          <w:sz w:val="24"/>
          <w:szCs w:val="24"/>
        </w:rPr>
      </w:pPr>
      <w:r w:rsidRPr="00EB6AC8">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rsidR="00D31187" w:rsidRPr="00EB6AC8" w:rsidRDefault="00D31187" w:rsidP="00D31187">
      <w:pPr>
        <w:pStyle w:val="Bodytext110"/>
        <w:shd w:val="clear" w:color="auto" w:fill="auto"/>
        <w:tabs>
          <w:tab w:val="left" w:pos="5460"/>
        </w:tabs>
        <w:spacing w:before="0" w:after="0" w:line="240" w:lineRule="auto"/>
        <w:ind w:left="20"/>
        <w:rPr>
          <w:rFonts w:ascii="Times New Roman" w:hAnsi="Times New Roman" w:cs="Times New Roman"/>
          <w:sz w:val="24"/>
          <w:szCs w:val="24"/>
        </w:rPr>
      </w:pPr>
      <w:r w:rsidRPr="00EB6AC8">
        <w:rPr>
          <w:rFonts w:ascii="Times New Roman" w:hAnsi="Times New Roman" w:cs="Times New Roman"/>
          <w:sz w:val="24"/>
          <w:szCs w:val="24"/>
        </w:rPr>
        <w:t>Заказчик</w:t>
      </w:r>
      <w:r w:rsidRPr="00EB6AC8">
        <w:rPr>
          <w:rFonts w:ascii="Times New Roman" w:hAnsi="Times New Roman" w:cs="Times New Roman"/>
          <w:sz w:val="24"/>
          <w:szCs w:val="24"/>
        </w:rPr>
        <w:tab/>
        <w:t>Подрядчик</w:t>
      </w:r>
    </w:p>
    <w:p w:rsidR="00D31187" w:rsidRPr="00EB6AC8" w:rsidRDefault="00D31187" w:rsidP="00D31187">
      <w:pPr>
        <w:pStyle w:val="Bodytext110"/>
        <w:shd w:val="clear" w:color="auto" w:fill="auto"/>
        <w:tabs>
          <w:tab w:val="left" w:pos="5460"/>
        </w:tabs>
        <w:spacing w:before="0" w:after="0" w:line="240" w:lineRule="auto"/>
        <w:ind w:left="20"/>
        <w:rPr>
          <w:rFonts w:ascii="Times New Roman" w:hAnsi="Times New Roman" w:cs="Times New Roman"/>
          <w:sz w:val="24"/>
          <w:szCs w:val="24"/>
        </w:rPr>
      </w:pPr>
      <w:r w:rsidRPr="00EB6AC8">
        <w:rPr>
          <w:rFonts w:ascii="Times New Roman" w:hAnsi="Times New Roman" w:cs="Times New Roman"/>
          <w:sz w:val="24"/>
          <w:szCs w:val="24"/>
        </w:rPr>
        <w:t>______________________</w:t>
      </w:r>
      <w:r w:rsidRPr="00EB6AC8">
        <w:rPr>
          <w:rFonts w:ascii="Times New Roman" w:hAnsi="Times New Roman" w:cs="Times New Roman"/>
          <w:sz w:val="24"/>
          <w:szCs w:val="24"/>
        </w:rPr>
        <w:tab/>
        <w:t>_________________________</w:t>
      </w:r>
    </w:p>
    <w:p w:rsidR="00D31187" w:rsidRPr="00EB6AC8" w:rsidRDefault="00D31187" w:rsidP="00D31187">
      <w:pPr>
        <w:pStyle w:val="Bodytext50"/>
        <w:shd w:val="clear" w:color="auto" w:fill="auto"/>
        <w:spacing w:before="0" w:line="240" w:lineRule="auto"/>
        <w:ind w:left="2760"/>
        <w:jc w:val="left"/>
        <w:rPr>
          <w:rFonts w:ascii="Times New Roman" w:hAnsi="Times New Roman" w:cs="Times New Roman"/>
        </w:rPr>
      </w:pPr>
    </w:p>
    <w:p w:rsidR="00D31187" w:rsidRPr="00EB6AC8" w:rsidRDefault="00D31187" w:rsidP="00D31187">
      <w:pPr>
        <w:pStyle w:val="Bodytext50"/>
        <w:shd w:val="clear" w:color="auto" w:fill="auto"/>
        <w:spacing w:before="0" w:line="240" w:lineRule="auto"/>
        <w:ind w:left="2760"/>
        <w:jc w:val="left"/>
        <w:rPr>
          <w:rFonts w:ascii="Times New Roman" w:hAnsi="Times New Roman" w:cs="Times New Roman"/>
        </w:rPr>
      </w:pPr>
      <w:r w:rsidRPr="00EB6AC8">
        <w:rPr>
          <w:rFonts w:ascii="Times New Roman" w:hAnsi="Times New Roman" w:cs="Times New Roman"/>
        </w:rPr>
        <w:t>Перечень экспертных организаций</w:t>
      </w:r>
    </w:p>
    <w:tbl>
      <w:tblPr>
        <w:tblW w:w="9223" w:type="dxa"/>
        <w:jc w:val="center"/>
        <w:tblLayout w:type="fixed"/>
        <w:tblCellMar>
          <w:left w:w="10" w:type="dxa"/>
          <w:right w:w="10" w:type="dxa"/>
        </w:tblCellMar>
        <w:tblLook w:val="0000" w:firstRow="0" w:lastRow="0" w:firstColumn="0" w:lastColumn="0" w:noHBand="0" w:noVBand="0"/>
      </w:tblPr>
      <w:tblGrid>
        <w:gridCol w:w="752"/>
        <w:gridCol w:w="8471"/>
      </w:tblGrid>
      <w:tr w:rsidR="00D31187" w:rsidRPr="00EB6AC8" w:rsidTr="00D31187">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D31187" w:rsidRPr="00EB6AC8" w:rsidRDefault="00D31187" w:rsidP="00D31187">
            <w:pPr>
              <w:pStyle w:val="Bodytext70"/>
              <w:framePr w:wrap="notBeside" w:vAnchor="text" w:hAnchor="text" w:xAlign="center" w:y="1"/>
              <w:shd w:val="clear" w:color="auto" w:fill="auto"/>
              <w:spacing w:line="240" w:lineRule="auto"/>
              <w:ind w:left="120"/>
              <w:rPr>
                <w:rFonts w:ascii="Times New Roman" w:hAnsi="Times New Roman" w:cs="Times New Roman"/>
                <w:sz w:val="24"/>
                <w:szCs w:val="24"/>
              </w:rPr>
            </w:pPr>
            <w:r w:rsidRPr="00EB6AC8">
              <w:rPr>
                <w:rFonts w:ascii="Times New Roman" w:hAnsi="Times New Roman" w:cs="Times New Roman"/>
                <w:sz w:val="24"/>
                <w:szCs w:val="24"/>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D31187" w:rsidRPr="00EB6AC8" w:rsidRDefault="00D31187" w:rsidP="00D31187">
            <w:pPr>
              <w:pStyle w:val="Bodytext70"/>
              <w:framePr w:wrap="notBeside" w:vAnchor="text" w:hAnchor="text" w:xAlign="center" w:y="1"/>
              <w:shd w:val="clear" w:color="auto" w:fill="auto"/>
              <w:spacing w:line="240" w:lineRule="auto"/>
              <w:ind w:left="1920"/>
              <w:rPr>
                <w:rFonts w:ascii="Times New Roman" w:hAnsi="Times New Roman" w:cs="Times New Roman"/>
                <w:sz w:val="24"/>
                <w:szCs w:val="24"/>
              </w:rPr>
            </w:pPr>
            <w:r w:rsidRPr="00EB6AC8">
              <w:rPr>
                <w:rFonts w:ascii="Times New Roman" w:hAnsi="Times New Roman" w:cs="Times New Roman"/>
                <w:sz w:val="24"/>
                <w:szCs w:val="24"/>
              </w:rPr>
              <w:t>Наименование экспертной организации, ИНН</w:t>
            </w:r>
          </w:p>
        </w:tc>
      </w:tr>
      <w:tr w:rsidR="00D31187" w:rsidRPr="00EB6AC8" w:rsidTr="00D31187">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D31187" w:rsidRPr="00EB6AC8" w:rsidRDefault="00D31187" w:rsidP="00D31187">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EB6AC8">
              <w:rPr>
                <w:rFonts w:ascii="Times New Roman" w:hAnsi="Times New Roman" w:cs="Times New Roman"/>
                <w:sz w:val="24"/>
                <w:szCs w:val="24"/>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D31187" w:rsidRPr="00EB6AC8" w:rsidRDefault="00D31187" w:rsidP="00D31187">
            <w:pPr>
              <w:framePr w:wrap="notBeside" w:vAnchor="text" w:hAnchor="text" w:xAlign="center" w:y="1"/>
              <w:rPr>
                <w:sz w:val="24"/>
                <w:szCs w:val="24"/>
                <w:lang w:val="en-US"/>
              </w:rPr>
            </w:pPr>
          </w:p>
        </w:tc>
      </w:tr>
      <w:tr w:rsidR="00D31187" w:rsidRPr="00EB6AC8" w:rsidTr="00D31187">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D31187" w:rsidRPr="00EB6AC8" w:rsidRDefault="00D31187" w:rsidP="00D31187">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EB6AC8">
              <w:rPr>
                <w:rFonts w:ascii="Times New Roman" w:hAnsi="Times New Roman" w:cs="Times New Roman"/>
                <w:sz w:val="24"/>
                <w:szCs w:val="24"/>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D31187" w:rsidRPr="00EB6AC8" w:rsidRDefault="00D31187" w:rsidP="00D31187">
            <w:pPr>
              <w:framePr w:wrap="notBeside" w:vAnchor="text" w:hAnchor="text" w:xAlign="center" w:y="1"/>
              <w:rPr>
                <w:sz w:val="24"/>
                <w:szCs w:val="24"/>
                <w:lang w:val="en-US"/>
              </w:rPr>
            </w:pPr>
          </w:p>
        </w:tc>
      </w:tr>
      <w:tr w:rsidR="00D31187" w:rsidRPr="00EB6AC8" w:rsidTr="00D31187">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D31187" w:rsidRPr="00EB6AC8" w:rsidRDefault="00D31187" w:rsidP="00D31187">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EB6AC8">
              <w:rPr>
                <w:rFonts w:ascii="Times New Roman" w:hAnsi="Times New Roman" w:cs="Times New Roman"/>
                <w:sz w:val="24"/>
                <w:szCs w:val="24"/>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D31187" w:rsidRPr="00EB6AC8" w:rsidRDefault="00D31187" w:rsidP="00D31187">
            <w:pPr>
              <w:framePr w:wrap="notBeside" w:vAnchor="text" w:hAnchor="text" w:xAlign="center" w:y="1"/>
              <w:rPr>
                <w:sz w:val="24"/>
                <w:szCs w:val="24"/>
                <w:lang w:val="en-US"/>
              </w:rPr>
            </w:pPr>
          </w:p>
        </w:tc>
      </w:tr>
    </w:tbl>
    <w:p w:rsidR="00D31187" w:rsidRPr="00EB6AC8" w:rsidRDefault="00D31187" w:rsidP="00D31187">
      <w:pPr>
        <w:pStyle w:val="Bodytext50"/>
        <w:shd w:val="clear" w:color="auto" w:fill="auto"/>
        <w:tabs>
          <w:tab w:val="left" w:pos="5577"/>
        </w:tabs>
        <w:spacing w:before="0" w:line="240" w:lineRule="auto"/>
        <w:ind w:left="40"/>
        <w:jc w:val="left"/>
        <w:rPr>
          <w:rFonts w:ascii="Times New Roman" w:hAnsi="Times New Roman" w:cs="Times New Roman"/>
        </w:rPr>
      </w:pPr>
    </w:p>
    <w:p w:rsidR="00D31187" w:rsidRPr="00EB6AC8" w:rsidRDefault="00D31187" w:rsidP="00D31187">
      <w:pPr>
        <w:pStyle w:val="2"/>
        <w:rPr>
          <w:bCs/>
          <w:szCs w:val="24"/>
        </w:rPr>
      </w:pPr>
      <w:r w:rsidRPr="00EB6AC8">
        <w:rPr>
          <w:bCs/>
          <w:szCs w:val="24"/>
          <w:u w:val="single"/>
        </w:rPr>
        <w:t>ЗАКАЗЧИК: ПАО «ТГК-1»</w:t>
      </w:r>
      <w:r w:rsidRPr="00EB6AC8">
        <w:rPr>
          <w:bCs/>
          <w:szCs w:val="24"/>
        </w:rPr>
        <w:tab/>
      </w:r>
      <w:r w:rsidRPr="00EB6AC8">
        <w:rPr>
          <w:bCs/>
          <w:szCs w:val="24"/>
        </w:rPr>
        <w:tab/>
      </w:r>
      <w:r w:rsidRPr="00EB6AC8">
        <w:rPr>
          <w:bCs/>
          <w:szCs w:val="24"/>
        </w:rPr>
        <w:tab/>
      </w:r>
      <w:r w:rsidRPr="00EB6AC8">
        <w:rPr>
          <w:bCs/>
          <w:szCs w:val="24"/>
        </w:rPr>
        <w:tab/>
      </w:r>
      <w:r w:rsidRPr="00EB6AC8">
        <w:rPr>
          <w:bCs/>
          <w:szCs w:val="24"/>
        </w:rPr>
        <w:tab/>
        <w:t xml:space="preserve">           </w:t>
      </w:r>
      <w:r w:rsidRPr="00EB6AC8">
        <w:rPr>
          <w:bCs/>
          <w:szCs w:val="24"/>
          <w:u w:val="single"/>
        </w:rPr>
        <w:t>ПОДРЯДЧИК:</w:t>
      </w:r>
    </w:p>
    <w:p w:rsidR="00D31187" w:rsidRPr="00EB6AC8" w:rsidRDefault="00D31187" w:rsidP="00D31187">
      <w:pPr>
        <w:pStyle w:val="2"/>
        <w:rPr>
          <w:bCs/>
          <w:szCs w:val="24"/>
        </w:rPr>
      </w:pPr>
    </w:p>
    <w:p w:rsidR="00D31187" w:rsidRPr="00EB6AC8" w:rsidRDefault="00D31187" w:rsidP="00D31187">
      <w:pPr>
        <w:jc w:val="both"/>
        <w:rPr>
          <w:sz w:val="24"/>
          <w:szCs w:val="24"/>
        </w:rPr>
      </w:pPr>
      <w:r w:rsidRPr="00EB6AC8">
        <w:rPr>
          <w:sz w:val="24"/>
          <w:szCs w:val="24"/>
        </w:rPr>
        <w:t xml:space="preserve">Директор </w:t>
      </w:r>
      <w:proofErr w:type="spellStart"/>
      <w:r w:rsidRPr="00EB6AC8">
        <w:rPr>
          <w:sz w:val="24"/>
          <w:szCs w:val="24"/>
        </w:rPr>
        <w:t>ПСДТУиИТ</w:t>
      </w:r>
      <w:proofErr w:type="spellEnd"/>
    </w:p>
    <w:p w:rsidR="00D31187" w:rsidRPr="00EB6AC8" w:rsidRDefault="00D31187" w:rsidP="00D31187">
      <w:pPr>
        <w:jc w:val="both"/>
        <w:rPr>
          <w:sz w:val="24"/>
          <w:szCs w:val="24"/>
        </w:rPr>
      </w:pPr>
      <w:r w:rsidRPr="00EB6AC8">
        <w:rPr>
          <w:sz w:val="24"/>
          <w:szCs w:val="24"/>
        </w:rPr>
        <w:t>____________________</w:t>
      </w:r>
      <w:proofErr w:type="spellStart"/>
      <w:r w:rsidRPr="00EB6AC8">
        <w:rPr>
          <w:sz w:val="24"/>
          <w:szCs w:val="24"/>
        </w:rPr>
        <w:t>А.В.Малафеев</w:t>
      </w:r>
      <w:proofErr w:type="spellEnd"/>
      <w:r w:rsidRPr="00EB6AC8">
        <w:rPr>
          <w:sz w:val="24"/>
          <w:szCs w:val="24"/>
        </w:rPr>
        <w:t xml:space="preserve">       </w:t>
      </w:r>
      <w:r w:rsidRPr="00EB6AC8">
        <w:rPr>
          <w:sz w:val="24"/>
          <w:szCs w:val="24"/>
        </w:rPr>
        <w:tab/>
      </w:r>
      <w:r w:rsidRPr="00EB6AC8">
        <w:rPr>
          <w:sz w:val="24"/>
          <w:szCs w:val="24"/>
        </w:rPr>
        <w:tab/>
      </w:r>
      <w:r w:rsidRPr="00EB6AC8">
        <w:rPr>
          <w:sz w:val="24"/>
          <w:szCs w:val="24"/>
        </w:rPr>
        <w:tab/>
        <w:t>______________________</w:t>
      </w:r>
    </w:p>
    <w:p w:rsidR="00D31187" w:rsidRPr="00EB6AC8" w:rsidRDefault="00D31187" w:rsidP="00D31187">
      <w:pPr>
        <w:pStyle w:val="Bodytext50"/>
        <w:shd w:val="clear" w:color="auto" w:fill="auto"/>
        <w:tabs>
          <w:tab w:val="left" w:pos="5577"/>
        </w:tabs>
        <w:spacing w:before="0" w:line="240" w:lineRule="auto"/>
        <w:ind w:left="40"/>
        <w:jc w:val="left"/>
        <w:rPr>
          <w:rFonts w:ascii="Times New Roman" w:hAnsi="Times New Roman" w:cs="Times New Roman"/>
        </w:rPr>
      </w:pPr>
    </w:p>
    <w:p w:rsidR="00D31187" w:rsidRPr="00EB6AC8" w:rsidRDefault="00D31187" w:rsidP="00D31187">
      <w:pPr>
        <w:pStyle w:val="Bodytext50"/>
        <w:shd w:val="clear" w:color="auto" w:fill="auto"/>
        <w:tabs>
          <w:tab w:val="left" w:pos="5577"/>
        </w:tabs>
        <w:spacing w:before="0" w:line="240" w:lineRule="auto"/>
        <w:jc w:val="left"/>
        <w:rPr>
          <w:rFonts w:ascii="Times New Roman" w:hAnsi="Times New Roman" w:cs="Times New Roman"/>
        </w:rPr>
      </w:pPr>
    </w:p>
    <w:p w:rsidR="00D31187" w:rsidRPr="00EB6AC8" w:rsidRDefault="00D31187" w:rsidP="00D31187">
      <w:pPr>
        <w:pStyle w:val="Bodytext50"/>
        <w:shd w:val="clear" w:color="auto" w:fill="auto"/>
        <w:tabs>
          <w:tab w:val="left" w:pos="5577"/>
        </w:tabs>
        <w:spacing w:before="0" w:line="240" w:lineRule="auto"/>
        <w:jc w:val="left"/>
        <w:rPr>
          <w:rFonts w:ascii="Times New Roman" w:hAnsi="Times New Roman" w:cs="Times New Roman"/>
        </w:rPr>
      </w:pPr>
    </w:p>
    <w:p w:rsidR="00D31187" w:rsidRPr="00EB6AC8" w:rsidRDefault="00D31187" w:rsidP="00D31187">
      <w:pPr>
        <w:pStyle w:val="Bodytext50"/>
        <w:shd w:val="clear" w:color="auto" w:fill="auto"/>
        <w:tabs>
          <w:tab w:val="left" w:pos="5577"/>
        </w:tabs>
        <w:spacing w:before="0" w:line="240" w:lineRule="auto"/>
        <w:jc w:val="left"/>
        <w:rPr>
          <w:rFonts w:ascii="Times New Roman" w:hAnsi="Times New Roman" w:cs="Times New Roman"/>
        </w:rPr>
      </w:pPr>
    </w:p>
    <w:p w:rsidR="00D31187" w:rsidRPr="00EB6AC8" w:rsidRDefault="00D31187" w:rsidP="00D31187">
      <w:pPr>
        <w:pStyle w:val="Bodytext50"/>
        <w:shd w:val="clear" w:color="auto" w:fill="auto"/>
        <w:tabs>
          <w:tab w:val="left" w:pos="5577"/>
        </w:tabs>
        <w:spacing w:before="0" w:line="240" w:lineRule="auto"/>
        <w:jc w:val="left"/>
        <w:rPr>
          <w:rFonts w:ascii="Times New Roman" w:hAnsi="Times New Roman" w:cs="Times New Roman"/>
        </w:rPr>
      </w:pPr>
    </w:p>
    <w:p w:rsidR="00D31187" w:rsidRPr="00EB6AC8" w:rsidRDefault="00D31187" w:rsidP="00D31187">
      <w:pPr>
        <w:pStyle w:val="Bodytext50"/>
        <w:shd w:val="clear" w:color="auto" w:fill="auto"/>
        <w:tabs>
          <w:tab w:val="left" w:pos="5577"/>
        </w:tabs>
        <w:spacing w:before="0" w:line="240" w:lineRule="auto"/>
        <w:jc w:val="left"/>
        <w:rPr>
          <w:rFonts w:ascii="Times New Roman" w:hAnsi="Times New Roman" w:cs="Times New Roman"/>
        </w:rPr>
      </w:pPr>
    </w:p>
    <w:p w:rsidR="00D31187" w:rsidRPr="00EB6AC8" w:rsidRDefault="00D31187" w:rsidP="00D31187">
      <w:pPr>
        <w:pStyle w:val="Bodytext50"/>
        <w:shd w:val="clear" w:color="auto" w:fill="auto"/>
        <w:tabs>
          <w:tab w:val="left" w:pos="5577"/>
        </w:tabs>
        <w:spacing w:before="0" w:line="240" w:lineRule="auto"/>
        <w:jc w:val="left"/>
        <w:rPr>
          <w:rFonts w:ascii="Times New Roman" w:hAnsi="Times New Roman" w:cs="Times New Roman"/>
        </w:rPr>
      </w:pPr>
    </w:p>
    <w:p w:rsidR="00D31187" w:rsidRPr="00EB6AC8" w:rsidRDefault="00D31187" w:rsidP="00BD6D2F">
      <w:pPr>
        <w:ind w:left="6420"/>
        <w:jc w:val="right"/>
        <w:rPr>
          <w:color w:val="000000"/>
          <w:sz w:val="24"/>
          <w:szCs w:val="24"/>
        </w:rPr>
      </w:pPr>
    </w:p>
    <w:p w:rsidR="00D31187" w:rsidRPr="00EB6AC8" w:rsidRDefault="00D31187" w:rsidP="00D31187">
      <w:pPr>
        <w:rPr>
          <w:sz w:val="24"/>
          <w:szCs w:val="24"/>
        </w:rPr>
        <w:sectPr w:rsidR="00D31187" w:rsidRPr="00EB6AC8" w:rsidSect="00187664">
          <w:footerReference w:type="default" r:id="rId18"/>
          <w:pgSz w:w="11906" w:h="16838"/>
          <w:pgMar w:top="851" w:right="1134" w:bottom="1134" w:left="1134" w:header="709" w:footer="57" w:gutter="0"/>
          <w:cols w:space="708"/>
          <w:docGrid w:linePitch="360"/>
        </w:sectPr>
      </w:pPr>
    </w:p>
    <w:tbl>
      <w:tblPr>
        <w:tblW w:w="16727" w:type="dxa"/>
        <w:tblInd w:w="-142" w:type="dxa"/>
        <w:tblLayout w:type="fixed"/>
        <w:tblLook w:val="04A0" w:firstRow="1" w:lastRow="0" w:firstColumn="1" w:lastColumn="0" w:noHBand="0" w:noVBand="1"/>
      </w:tblPr>
      <w:tblGrid>
        <w:gridCol w:w="1277"/>
        <w:gridCol w:w="708"/>
        <w:gridCol w:w="1134"/>
        <w:gridCol w:w="881"/>
        <w:gridCol w:w="1103"/>
        <w:gridCol w:w="1560"/>
        <w:gridCol w:w="708"/>
        <w:gridCol w:w="709"/>
        <w:gridCol w:w="851"/>
        <w:gridCol w:w="1559"/>
        <w:gridCol w:w="1417"/>
        <w:gridCol w:w="1702"/>
        <w:gridCol w:w="1559"/>
        <w:gridCol w:w="1559"/>
      </w:tblGrid>
      <w:tr w:rsidR="00FC5104" w:rsidRPr="00EB6AC8" w:rsidTr="00FC5104">
        <w:trPr>
          <w:trHeight w:val="315"/>
        </w:trPr>
        <w:tc>
          <w:tcPr>
            <w:tcW w:w="1277" w:type="dxa"/>
            <w:tcBorders>
              <w:top w:val="nil"/>
              <w:left w:val="nil"/>
              <w:bottom w:val="nil"/>
              <w:right w:val="nil"/>
            </w:tcBorders>
            <w:shd w:val="clear" w:color="auto" w:fill="auto"/>
            <w:noWrap/>
            <w:vAlign w:val="bottom"/>
            <w:hideMark/>
          </w:tcPr>
          <w:p w:rsidR="00D31187" w:rsidRPr="00EB6AC8" w:rsidRDefault="00D31187" w:rsidP="00D31187">
            <w:pPr>
              <w:rPr>
                <w:sz w:val="24"/>
                <w:szCs w:val="24"/>
              </w:rPr>
            </w:pPr>
          </w:p>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1134" w:type="dxa"/>
            <w:tcBorders>
              <w:top w:val="nil"/>
              <w:left w:val="nil"/>
              <w:bottom w:val="nil"/>
              <w:right w:val="nil"/>
            </w:tcBorders>
            <w:shd w:val="clear" w:color="auto" w:fill="auto"/>
            <w:noWrap/>
            <w:vAlign w:val="bottom"/>
            <w:hideMark/>
          </w:tcPr>
          <w:p w:rsidR="00D31187" w:rsidRPr="00EB6AC8" w:rsidRDefault="00D31187" w:rsidP="00D31187"/>
        </w:tc>
        <w:tc>
          <w:tcPr>
            <w:tcW w:w="881" w:type="dxa"/>
            <w:tcBorders>
              <w:top w:val="nil"/>
              <w:left w:val="nil"/>
              <w:bottom w:val="nil"/>
              <w:right w:val="nil"/>
            </w:tcBorders>
            <w:shd w:val="clear" w:color="auto" w:fill="auto"/>
            <w:noWrap/>
            <w:vAlign w:val="bottom"/>
            <w:hideMark/>
          </w:tcPr>
          <w:p w:rsidR="00D31187" w:rsidRPr="00EB6AC8" w:rsidRDefault="00D31187" w:rsidP="00D31187"/>
        </w:tc>
        <w:tc>
          <w:tcPr>
            <w:tcW w:w="1103" w:type="dxa"/>
            <w:tcBorders>
              <w:top w:val="nil"/>
              <w:left w:val="nil"/>
              <w:bottom w:val="nil"/>
              <w:right w:val="nil"/>
            </w:tcBorders>
            <w:shd w:val="clear" w:color="auto" w:fill="auto"/>
            <w:noWrap/>
            <w:vAlign w:val="bottom"/>
            <w:hideMark/>
          </w:tcPr>
          <w:p w:rsidR="00D31187" w:rsidRPr="00EB6AC8" w:rsidRDefault="00D31187" w:rsidP="00D31187"/>
        </w:tc>
        <w:tc>
          <w:tcPr>
            <w:tcW w:w="1560"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709" w:type="dxa"/>
            <w:tcBorders>
              <w:top w:val="nil"/>
              <w:left w:val="nil"/>
              <w:bottom w:val="nil"/>
              <w:right w:val="nil"/>
            </w:tcBorders>
            <w:shd w:val="clear" w:color="auto" w:fill="auto"/>
            <w:noWrap/>
            <w:vAlign w:val="bottom"/>
            <w:hideMark/>
          </w:tcPr>
          <w:p w:rsidR="00D31187" w:rsidRPr="00EB6AC8" w:rsidRDefault="00D31187" w:rsidP="00D31187"/>
        </w:tc>
        <w:tc>
          <w:tcPr>
            <w:tcW w:w="851"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417" w:type="dxa"/>
            <w:tcBorders>
              <w:top w:val="nil"/>
              <w:left w:val="nil"/>
              <w:bottom w:val="nil"/>
              <w:right w:val="nil"/>
            </w:tcBorders>
            <w:shd w:val="clear" w:color="auto" w:fill="auto"/>
            <w:noWrap/>
            <w:vAlign w:val="bottom"/>
            <w:hideMark/>
          </w:tcPr>
          <w:p w:rsidR="00D31187" w:rsidRPr="00EB6AC8" w:rsidRDefault="00D31187" w:rsidP="00D31187"/>
        </w:tc>
        <w:tc>
          <w:tcPr>
            <w:tcW w:w="3261" w:type="dxa"/>
            <w:gridSpan w:val="2"/>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r w:rsidRPr="00EB6AC8">
              <w:rPr>
                <w:color w:val="000000"/>
                <w:sz w:val="24"/>
                <w:szCs w:val="24"/>
              </w:rPr>
              <w:t>Приложение № 8</w:t>
            </w:r>
          </w:p>
        </w:tc>
        <w:tc>
          <w:tcPr>
            <w:tcW w:w="1559" w:type="dxa"/>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p>
        </w:tc>
      </w:tr>
      <w:tr w:rsidR="00FC5104" w:rsidRPr="00EB6AC8" w:rsidTr="00FC5104">
        <w:trPr>
          <w:trHeight w:val="315"/>
        </w:trPr>
        <w:tc>
          <w:tcPr>
            <w:tcW w:w="1277"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1134" w:type="dxa"/>
            <w:tcBorders>
              <w:top w:val="nil"/>
              <w:left w:val="nil"/>
              <w:bottom w:val="nil"/>
              <w:right w:val="nil"/>
            </w:tcBorders>
            <w:shd w:val="clear" w:color="auto" w:fill="auto"/>
            <w:noWrap/>
            <w:vAlign w:val="bottom"/>
            <w:hideMark/>
          </w:tcPr>
          <w:p w:rsidR="00D31187" w:rsidRPr="00EB6AC8" w:rsidRDefault="00D31187" w:rsidP="00D31187"/>
        </w:tc>
        <w:tc>
          <w:tcPr>
            <w:tcW w:w="881" w:type="dxa"/>
            <w:tcBorders>
              <w:top w:val="nil"/>
              <w:left w:val="nil"/>
              <w:bottom w:val="nil"/>
              <w:right w:val="nil"/>
            </w:tcBorders>
            <w:shd w:val="clear" w:color="auto" w:fill="auto"/>
            <w:noWrap/>
            <w:vAlign w:val="bottom"/>
            <w:hideMark/>
          </w:tcPr>
          <w:p w:rsidR="00D31187" w:rsidRPr="00EB6AC8" w:rsidRDefault="00D31187" w:rsidP="00D31187"/>
        </w:tc>
        <w:tc>
          <w:tcPr>
            <w:tcW w:w="1103" w:type="dxa"/>
            <w:tcBorders>
              <w:top w:val="nil"/>
              <w:left w:val="nil"/>
              <w:bottom w:val="nil"/>
              <w:right w:val="nil"/>
            </w:tcBorders>
            <w:shd w:val="clear" w:color="auto" w:fill="auto"/>
            <w:noWrap/>
            <w:vAlign w:val="bottom"/>
            <w:hideMark/>
          </w:tcPr>
          <w:p w:rsidR="00D31187" w:rsidRPr="00EB6AC8" w:rsidRDefault="00D31187" w:rsidP="00D31187"/>
        </w:tc>
        <w:tc>
          <w:tcPr>
            <w:tcW w:w="1560"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709" w:type="dxa"/>
            <w:tcBorders>
              <w:top w:val="nil"/>
              <w:left w:val="nil"/>
              <w:bottom w:val="nil"/>
              <w:right w:val="nil"/>
            </w:tcBorders>
            <w:shd w:val="clear" w:color="auto" w:fill="auto"/>
            <w:noWrap/>
            <w:vAlign w:val="bottom"/>
            <w:hideMark/>
          </w:tcPr>
          <w:p w:rsidR="00D31187" w:rsidRPr="00EB6AC8" w:rsidRDefault="00D31187" w:rsidP="00D31187"/>
        </w:tc>
        <w:tc>
          <w:tcPr>
            <w:tcW w:w="851"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417" w:type="dxa"/>
            <w:tcBorders>
              <w:top w:val="nil"/>
              <w:left w:val="nil"/>
              <w:bottom w:val="nil"/>
              <w:right w:val="nil"/>
            </w:tcBorders>
            <w:shd w:val="clear" w:color="auto" w:fill="auto"/>
            <w:noWrap/>
            <w:vAlign w:val="bottom"/>
            <w:hideMark/>
          </w:tcPr>
          <w:p w:rsidR="00D31187" w:rsidRPr="00EB6AC8" w:rsidRDefault="00D31187" w:rsidP="00D31187"/>
        </w:tc>
        <w:tc>
          <w:tcPr>
            <w:tcW w:w="3261" w:type="dxa"/>
            <w:gridSpan w:val="2"/>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r w:rsidRPr="00EB6AC8">
              <w:rPr>
                <w:color w:val="000000"/>
                <w:sz w:val="24"/>
                <w:szCs w:val="24"/>
              </w:rPr>
              <w:t>к Договору №_________</w:t>
            </w:r>
          </w:p>
        </w:tc>
        <w:tc>
          <w:tcPr>
            <w:tcW w:w="1559" w:type="dxa"/>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p>
        </w:tc>
      </w:tr>
      <w:tr w:rsidR="00FC5104" w:rsidRPr="00EB6AC8" w:rsidTr="00FC5104">
        <w:trPr>
          <w:trHeight w:val="315"/>
        </w:trPr>
        <w:tc>
          <w:tcPr>
            <w:tcW w:w="1277"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1134" w:type="dxa"/>
            <w:tcBorders>
              <w:top w:val="nil"/>
              <w:left w:val="nil"/>
              <w:bottom w:val="nil"/>
              <w:right w:val="nil"/>
            </w:tcBorders>
            <w:shd w:val="clear" w:color="auto" w:fill="auto"/>
            <w:noWrap/>
            <w:vAlign w:val="bottom"/>
            <w:hideMark/>
          </w:tcPr>
          <w:p w:rsidR="00D31187" w:rsidRPr="00EB6AC8" w:rsidRDefault="00D31187" w:rsidP="00D31187"/>
        </w:tc>
        <w:tc>
          <w:tcPr>
            <w:tcW w:w="881" w:type="dxa"/>
            <w:tcBorders>
              <w:top w:val="nil"/>
              <w:left w:val="nil"/>
              <w:bottom w:val="nil"/>
              <w:right w:val="nil"/>
            </w:tcBorders>
            <w:shd w:val="clear" w:color="auto" w:fill="auto"/>
            <w:noWrap/>
            <w:vAlign w:val="bottom"/>
            <w:hideMark/>
          </w:tcPr>
          <w:p w:rsidR="00D31187" w:rsidRPr="00EB6AC8" w:rsidRDefault="00D31187" w:rsidP="00D31187"/>
        </w:tc>
        <w:tc>
          <w:tcPr>
            <w:tcW w:w="1103" w:type="dxa"/>
            <w:tcBorders>
              <w:top w:val="nil"/>
              <w:left w:val="nil"/>
              <w:bottom w:val="nil"/>
              <w:right w:val="nil"/>
            </w:tcBorders>
            <w:shd w:val="clear" w:color="auto" w:fill="auto"/>
            <w:noWrap/>
            <w:vAlign w:val="bottom"/>
            <w:hideMark/>
          </w:tcPr>
          <w:p w:rsidR="00D31187" w:rsidRPr="00EB6AC8" w:rsidRDefault="00D31187" w:rsidP="00D31187"/>
        </w:tc>
        <w:tc>
          <w:tcPr>
            <w:tcW w:w="1560"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709" w:type="dxa"/>
            <w:tcBorders>
              <w:top w:val="nil"/>
              <w:left w:val="nil"/>
              <w:bottom w:val="nil"/>
              <w:right w:val="nil"/>
            </w:tcBorders>
            <w:shd w:val="clear" w:color="auto" w:fill="auto"/>
            <w:noWrap/>
            <w:vAlign w:val="bottom"/>
            <w:hideMark/>
          </w:tcPr>
          <w:p w:rsidR="00D31187" w:rsidRPr="00EB6AC8" w:rsidRDefault="00D31187" w:rsidP="00D31187"/>
        </w:tc>
        <w:tc>
          <w:tcPr>
            <w:tcW w:w="851"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417" w:type="dxa"/>
            <w:tcBorders>
              <w:top w:val="nil"/>
              <w:left w:val="nil"/>
              <w:bottom w:val="nil"/>
              <w:right w:val="nil"/>
            </w:tcBorders>
            <w:shd w:val="clear" w:color="auto" w:fill="auto"/>
            <w:noWrap/>
            <w:vAlign w:val="bottom"/>
            <w:hideMark/>
          </w:tcPr>
          <w:p w:rsidR="00D31187" w:rsidRPr="00EB6AC8" w:rsidRDefault="00D31187" w:rsidP="00D31187"/>
        </w:tc>
        <w:tc>
          <w:tcPr>
            <w:tcW w:w="1702" w:type="dxa"/>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r w:rsidRPr="00EB6AC8">
              <w:rPr>
                <w:color w:val="000000"/>
                <w:sz w:val="24"/>
                <w:szCs w:val="24"/>
              </w:rPr>
              <w:t>"___"____________2015 г.</w:t>
            </w:r>
          </w:p>
        </w:tc>
        <w:tc>
          <w:tcPr>
            <w:tcW w:w="1559" w:type="dxa"/>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r w:rsidRPr="00EB6AC8">
              <w:rPr>
                <w:color w:val="000000"/>
                <w:sz w:val="24"/>
                <w:szCs w:val="24"/>
              </w:rPr>
              <w:t>2016 г.</w:t>
            </w:r>
          </w:p>
        </w:tc>
        <w:tc>
          <w:tcPr>
            <w:tcW w:w="1559" w:type="dxa"/>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p>
        </w:tc>
      </w:tr>
      <w:tr w:rsidR="00FC5104" w:rsidRPr="00EB6AC8" w:rsidTr="00FC5104">
        <w:trPr>
          <w:trHeight w:val="315"/>
        </w:trPr>
        <w:tc>
          <w:tcPr>
            <w:tcW w:w="1277"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1134" w:type="dxa"/>
            <w:tcBorders>
              <w:top w:val="nil"/>
              <w:left w:val="nil"/>
              <w:bottom w:val="nil"/>
              <w:right w:val="nil"/>
            </w:tcBorders>
            <w:shd w:val="clear" w:color="auto" w:fill="auto"/>
            <w:noWrap/>
            <w:vAlign w:val="bottom"/>
            <w:hideMark/>
          </w:tcPr>
          <w:p w:rsidR="00D31187" w:rsidRPr="00EB6AC8" w:rsidRDefault="00D31187" w:rsidP="00D31187"/>
        </w:tc>
        <w:tc>
          <w:tcPr>
            <w:tcW w:w="881" w:type="dxa"/>
            <w:tcBorders>
              <w:top w:val="nil"/>
              <w:left w:val="nil"/>
              <w:bottom w:val="nil"/>
              <w:right w:val="nil"/>
            </w:tcBorders>
            <w:shd w:val="clear" w:color="auto" w:fill="auto"/>
            <w:noWrap/>
            <w:vAlign w:val="bottom"/>
            <w:hideMark/>
          </w:tcPr>
          <w:p w:rsidR="00D31187" w:rsidRPr="00EB6AC8" w:rsidRDefault="00D31187" w:rsidP="00D31187"/>
        </w:tc>
        <w:tc>
          <w:tcPr>
            <w:tcW w:w="1103" w:type="dxa"/>
            <w:tcBorders>
              <w:top w:val="nil"/>
              <w:left w:val="nil"/>
              <w:bottom w:val="nil"/>
              <w:right w:val="nil"/>
            </w:tcBorders>
            <w:shd w:val="clear" w:color="auto" w:fill="auto"/>
            <w:noWrap/>
            <w:vAlign w:val="bottom"/>
            <w:hideMark/>
          </w:tcPr>
          <w:p w:rsidR="00D31187" w:rsidRPr="00EB6AC8" w:rsidRDefault="00D31187" w:rsidP="00D31187"/>
        </w:tc>
        <w:tc>
          <w:tcPr>
            <w:tcW w:w="1560"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709" w:type="dxa"/>
            <w:tcBorders>
              <w:top w:val="nil"/>
              <w:left w:val="nil"/>
              <w:bottom w:val="nil"/>
              <w:right w:val="nil"/>
            </w:tcBorders>
            <w:shd w:val="clear" w:color="auto" w:fill="auto"/>
            <w:noWrap/>
            <w:vAlign w:val="bottom"/>
            <w:hideMark/>
          </w:tcPr>
          <w:p w:rsidR="00D31187" w:rsidRPr="00EB6AC8" w:rsidRDefault="00D31187" w:rsidP="00D31187"/>
        </w:tc>
        <w:tc>
          <w:tcPr>
            <w:tcW w:w="851"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417" w:type="dxa"/>
            <w:tcBorders>
              <w:top w:val="nil"/>
              <w:left w:val="nil"/>
              <w:bottom w:val="nil"/>
              <w:right w:val="nil"/>
            </w:tcBorders>
            <w:shd w:val="clear" w:color="auto" w:fill="auto"/>
            <w:noWrap/>
            <w:vAlign w:val="bottom"/>
            <w:hideMark/>
          </w:tcPr>
          <w:p w:rsidR="00D31187" w:rsidRPr="00EB6AC8" w:rsidRDefault="00D31187" w:rsidP="00D31187"/>
        </w:tc>
        <w:tc>
          <w:tcPr>
            <w:tcW w:w="1702"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r>
      <w:tr w:rsidR="00D31187" w:rsidRPr="00EB6AC8" w:rsidTr="00FC5104">
        <w:trPr>
          <w:trHeight w:val="315"/>
        </w:trPr>
        <w:tc>
          <w:tcPr>
            <w:tcW w:w="16727" w:type="dxa"/>
            <w:gridSpan w:val="14"/>
            <w:tcBorders>
              <w:top w:val="nil"/>
              <w:left w:val="nil"/>
              <w:bottom w:val="nil"/>
              <w:right w:val="nil"/>
            </w:tcBorders>
            <w:shd w:val="clear" w:color="auto" w:fill="auto"/>
            <w:vAlign w:val="center"/>
            <w:hideMark/>
          </w:tcPr>
          <w:p w:rsidR="00D31187" w:rsidRPr="00EB6AC8" w:rsidRDefault="00D31187" w:rsidP="00D31187">
            <w:pPr>
              <w:jc w:val="center"/>
              <w:rPr>
                <w:b/>
                <w:bCs/>
                <w:color w:val="000000"/>
                <w:sz w:val="24"/>
                <w:szCs w:val="24"/>
              </w:rPr>
            </w:pPr>
            <w:r w:rsidRPr="00EB6AC8">
              <w:rPr>
                <w:b/>
                <w:bCs/>
                <w:color w:val="000000"/>
                <w:sz w:val="24"/>
                <w:szCs w:val="24"/>
              </w:rPr>
              <w:t>Сведения об изменении информации о цепочке собственников, включая  бенефициаров (в том числе конечных)</w:t>
            </w:r>
          </w:p>
        </w:tc>
      </w:tr>
      <w:tr w:rsidR="00FC5104" w:rsidRPr="00EB6AC8" w:rsidTr="00FC5104">
        <w:trPr>
          <w:trHeight w:val="330"/>
        </w:trPr>
        <w:tc>
          <w:tcPr>
            <w:tcW w:w="1277" w:type="dxa"/>
            <w:tcBorders>
              <w:top w:val="nil"/>
              <w:left w:val="nil"/>
              <w:bottom w:val="nil"/>
              <w:right w:val="nil"/>
            </w:tcBorders>
            <w:shd w:val="clear" w:color="auto" w:fill="auto"/>
            <w:hideMark/>
          </w:tcPr>
          <w:p w:rsidR="00D31187" w:rsidRPr="00EB6AC8" w:rsidRDefault="00D31187" w:rsidP="00D31187">
            <w:pPr>
              <w:jc w:val="center"/>
              <w:rPr>
                <w:b/>
                <w:bCs/>
                <w:color w:val="000000"/>
                <w:sz w:val="24"/>
                <w:szCs w:val="24"/>
              </w:rPr>
            </w:pPr>
          </w:p>
        </w:tc>
        <w:tc>
          <w:tcPr>
            <w:tcW w:w="708" w:type="dxa"/>
            <w:tcBorders>
              <w:top w:val="nil"/>
              <w:left w:val="nil"/>
              <w:bottom w:val="nil"/>
              <w:right w:val="nil"/>
            </w:tcBorders>
            <w:shd w:val="clear" w:color="auto" w:fill="auto"/>
            <w:hideMark/>
          </w:tcPr>
          <w:p w:rsidR="00D31187" w:rsidRPr="00EB6AC8" w:rsidRDefault="00D31187" w:rsidP="00D31187"/>
        </w:tc>
        <w:tc>
          <w:tcPr>
            <w:tcW w:w="1134" w:type="dxa"/>
            <w:tcBorders>
              <w:top w:val="nil"/>
              <w:left w:val="nil"/>
              <w:bottom w:val="nil"/>
              <w:right w:val="nil"/>
            </w:tcBorders>
            <w:shd w:val="clear" w:color="auto" w:fill="auto"/>
            <w:hideMark/>
          </w:tcPr>
          <w:p w:rsidR="00D31187" w:rsidRPr="00EB6AC8" w:rsidRDefault="00D31187" w:rsidP="00D31187"/>
        </w:tc>
        <w:tc>
          <w:tcPr>
            <w:tcW w:w="881" w:type="dxa"/>
            <w:tcBorders>
              <w:top w:val="nil"/>
              <w:left w:val="nil"/>
              <w:bottom w:val="nil"/>
              <w:right w:val="nil"/>
            </w:tcBorders>
            <w:shd w:val="clear" w:color="auto" w:fill="auto"/>
            <w:hideMark/>
          </w:tcPr>
          <w:p w:rsidR="00D31187" w:rsidRPr="00EB6AC8" w:rsidRDefault="00D31187" w:rsidP="00D31187"/>
        </w:tc>
        <w:tc>
          <w:tcPr>
            <w:tcW w:w="1103" w:type="dxa"/>
            <w:tcBorders>
              <w:top w:val="nil"/>
              <w:left w:val="nil"/>
              <w:bottom w:val="nil"/>
              <w:right w:val="nil"/>
            </w:tcBorders>
            <w:shd w:val="clear" w:color="auto" w:fill="auto"/>
            <w:hideMark/>
          </w:tcPr>
          <w:p w:rsidR="00D31187" w:rsidRPr="00EB6AC8" w:rsidRDefault="00D31187" w:rsidP="00D31187"/>
        </w:tc>
        <w:tc>
          <w:tcPr>
            <w:tcW w:w="1560" w:type="dxa"/>
            <w:tcBorders>
              <w:top w:val="nil"/>
              <w:left w:val="nil"/>
              <w:bottom w:val="nil"/>
              <w:right w:val="nil"/>
            </w:tcBorders>
            <w:shd w:val="clear" w:color="auto" w:fill="auto"/>
            <w:hideMark/>
          </w:tcPr>
          <w:p w:rsidR="00D31187" w:rsidRPr="00EB6AC8" w:rsidRDefault="00D31187" w:rsidP="00D31187"/>
        </w:tc>
        <w:tc>
          <w:tcPr>
            <w:tcW w:w="708" w:type="dxa"/>
            <w:tcBorders>
              <w:top w:val="nil"/>
              <w:left w:val="nil"/>
              <w:bottom w:val="nil"/>
              <w:right w:val="nil"/>
            </w:tcBorders>
            <w:shd w:val="clear" w:color="auto" w:fill="auto"/>
            <w:hideMark/>
          </w:tcPr>
          <w:p w:rsidR="00D31187" w:rsidRPr="00EB6AC8" w:rsidRDefault="00D31187" w:rsidP="00D31187"/>
        </w:tc>
        <w:tc>
          <w:tcPr>
            <w:tcW w:w="709" w:type="dxa"/>
            <w:tcBorders>
              <w:top w:val="nil"/>
              <w:left w:val="nil"/>
              <w:bottom w:val="nil"/>
              <w:right w:val="nil"/>
            </w:tcBorders>
            <w:shd w:val="clear" w:color="auto" w:fill="auto"/>
            <w:hideMark/>
          </w:tcPr>
          <w:p w:rsidR="00D31187" w:rsidRPr="00EB6AC8" w:rsidRDefault="00D31187" w:rsidP="00D31187"/>
        </w:tc>
        <w:tc>
          <w:tcPr>
            <w:tcW w:w="851" w:type="dxa"/>
            <w:tcBorders>
              <w:top w:val="nil"/>
              <w:left w:val="nil"/>
              <w:bottom w:val="nil"/>
              <w:right w:val="nil"/>
            </w:tcBorders>
            <w:shd w:val="clear" w:color="auto" w:fill="auto"/>
            <w:hideMark/>
          </w:tcPr>
          <w:p w:rsidR="00D31187" w:rsidRPr="00EB6AC8" w:rsidRDefault="00D31187" w:rsidP="00D31187"/>
        </w:tc>
        <w:tc>
          <w:tcPr>
            <w:tcW w:w="1559" w:type="dxa"/>
            <w:tcBorders>
              <w:top w:val="nil"/>
              <w:left w:val="nil"/>
              <w:bottom w:val="nil"/>
              <w:right w:val="nil"/>
            </w:tcBorders>
            <w:shd w:val="clear" w:color="auto" w:fill="auto"/>
            <w:hideMark/>
          </w:tcPr>
          <w:p w:rsidR="00D31187" w:rsidRPr="00EB6AC8" w:rsidRDefault="00D31187" w:rsidP="00D31187"/>
        </w:tc>
        <w:tc>
          <w:tcPr>
            <w:tcW w:w="1417" w:type="dxa"/>
            <w:tcBorders>
              <w:top w:val="nil"/>
              <w:left w:val="nil"/>
              <w:bottom w:val="nil"/>
              <w:right w:val="nil"/>
            </w:tcBorders>
            <w:shd w:val="clear" w:color="auto" w:fill="auto"/>
            <w:hideMark/>
          </w:tcPr>
          <w:p w:rsidR="00D31187" w:rsidRPr="00EB6AC8" w:rsidRDefault="00D31187" w:rsidP="00D31187"/>
        </w:tc>
        <w:tc>
          <w:tcPr>
            <w:tcW w:w="1702" w:type="dxa"/>
            <w:tcBorders>
              <w:top w:val="nil"/>
              <w:left w:val="nil"/>
              <w:bottom w:val="nil"/>
              <w:right w:val="nil"/>
            </w:tcBorders>
            <w:shd w:val="clear" w:color="auto" w:fill="auto"/>
            <w:hideMark/>
          </w:tcPr>
          <w:p w:rsidR="00D31187" w:rsidRPr="00EB6AC8" w:rsidRDefault="00D31187" w:rsidP="00D31187"/>
        </w:tc>
        <w:tc>
          <w:tcPr>
            <w:tcW w:w="1559" w:type="dxa"/>
            <w:tcBorders>
              <w:top w:val="nil"/>
              <w:left w:val="nil"/>
              <w:bottom w:val="nil"/>
              <w:right w:val="nil"/>
            </w:tcBorders>
            <w:shd w:val="clear" w:color="auto" w:fill="auto"/>
            <w:hideMark/>
          </w:tcPr>
          <w:p w:rsidR="00D31187" w:rsidRPr="00EB6AC8" w:rsidRDefault="00D31187" w:rsidP="00D31187"/>
        </w:tc>
        <w:tc>
          <w:tcPr>
            <w:tcW w:w="1559" w:type="dxa"/>
            <w:tcBorders>
              <w:top w:val="nil"/>
              <w:left w:val="nil"/>
              <w:bottom w:val="nil"/>
              <w:right w:val="nil"/>
            </w:tcBorders>
            <w:shd w:val="clear" w:color="auto" w:fill="auto"/>
            <w:hideMark/>
          </w:tcPr>
          <w:p w:rsidR="00D31187" w:rsidRPr="00EB6AC8" w:rsidRDefault="00D31187" w:rsidP="00D31187"/>
        </w:tc>
      </w:tr>
      <w:tr w:rsidR="00D31187" w:rsidRPr="00EB6AC8" w:rsidTr="00FC5104">
        <w:trPr>
          <w:trHeight w:val="720"/>
        </w:trPr>
        <w:tc>
          <w:tcPr>
            <w:tcW w:w="6663"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Информация о контрагенте</w:t>
            </w:r>
          </w:p>
        </w:tc>
        <w:tc>
          <w:tcPr>
            <w:tcW w:w="8505" w:type="dxa"/>
            <w:gridSpan w:val="7"/>
            <w:tcBorders>
              <w:top w:val="single" w:sz="8" w:space="0" w:color="auto"/>
              <w:left w:val="nil"/>
              <w:bottom w:val="single" w:sz="8" w:space="0" w:color="auto"/>
              <w:right w:val="single" w:sz="8" w:space="0" w:color="000000"/>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Информация о цепочке собственников контрагента, включая бенефициаров (в том числе конечных)</w:t>
            </w:r>
          </w:p>
        </w:tc>
        <w:tc>
          <w:tcPr>
            <w:tcW w:w="1559" w:type="dxa"/>
            <w:vMerge w:val="restart"/>
            <w:tcBorders>
              <w:top w:val="single" w:sz="8" w:space="0" w:color="auto"/>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Информация о подтверждающих документах (наименование, реквизиты и т.д.)</w:t>
            </w:r>
          </w:p>
        </w:tc>
      </w:tr>
      <w:tr w:rsidR="00FC5104" w:rsidRPr="00EB6AC8" w:rsidTr="00FC5104">
        <w:trPr>
          <w:trHeight w:val="1905"/>
        </w:trPr>
        <w:tc>
          <w:tcPr>
            <w:tcW w:w="1277" w:type="dxa"/>
            <w:tcBorders>
              <w:top w:val="nil"/>
              <w:left w:val="single" w:sz="8" w:space="0" w:color="auto"/>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ИНН</w:t>
            </w:r>
          </w:p>
        </w:tc>
        <w:tc>
          <w:tcPr>
            <w:tcW w:w="708" w:type="dxa"/>
            <w:tcBorders>
              <w:top w:val="nil"/>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ОГРН</w:t>
            </w:r>
          </w:p>
        </w:tc>
        <w:tc>
          <w:tcPr>
            <w:tcW w:w="1134" w:type="dxa"/>
            <w:tcBorders>
              <w:top w:val="nil"/>
              <w:left w:val="nil"/>
              <w:bottom w:val="nil"/>
              <w:right w:val="single" w:sz="8" w:space="0" w:color="auto"/>
            </w:tcBorders>
            <w:shd w:val="clear" w:color="auto" w:fill="auto"/>
            <w:vAlign w:val="center"/>
            <w:hideMark/>
          </w:tcPr>
          <w:p w:rsidR="00D31187" w:rsidRPr="00EB6AC8" w:rsidRDefault="00D31187" w:rsidP="00FC5104">
            <w:pPr>
              <w:jc w:val="center"/>
              <w:rPr>
                <w:color w:val="000000"/>
                <w:sz w:val="18"/>
                <w:szCs w:val="18"/>
              </w:rPr>
            </w:pPr>
            <w:proofErr w:type="spellStart"/>
            <w:r w:rsidRPr="00EB6AC8">
              <w:rPr>
                <w:color w:val="000000"/>
                <w:sz w:val="18"/>
                <w:szCs w:val="18"/>
              </w:rPr>
              <w:t>Наименов</w:t>
            </w:r>
            <w:proofErr w:type="spellEnd"/>
            <w:r w:rsidR="00FC5104" w:rsidRPr="00EB6AC8">
              <w:rPr>
                <w:color w:val="000000"/>
                <w:sz w:val="18"/>
                <w:szCs w:val="18"/>
              </w:rPr>
              <w:t>.</w:t>
            </w:r>
            <w:r w:rsidRPr="00EB6AC8">
              <w:rPr>
                <w:color w:val="000000"/>
                <w:sz w:val="18"/>
                <w:szCs w:val="18"/>
              </w:rPr>
              <w:t xml:space="preserve"> организации краткое</w:t>
            </w:r>
          </w:p>
        </w:tc>
        <w:tc>
          <w:tcPr>
            <w:tcW w:w="881" w:type="dxa"/>
            <w:tcBorders>
              <w:top w:val="nil"/>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ОКВЭД</w:t>
            </w:r>
          </w:p>
        </w:tc>
        <w:tc>
          <w:tcPr>
            <w:tcW w:w="1103" w:type="dxa"/>
            <w:tcBorders>
              <w:top w:val="nil"/>
              <w:left w:val="nil"/>
              <w:bottom w:val="nil"/>
              <w:right w:val="single" w:sz="8" w:space="0" w:color="auto"/>
            </w:tcBorders>
            <w:shd w:val="clear" w:color="auto" w:fill="auto"/>
            <w:vAlign w:val="center"/>
            <w:hideMark/>
          </w:tcPr>
          <w:p w:rsidR="00D31187" w:rsidRPr="00EB6AC8" w:rsidRDefault="00D31187" w:rsidP="00FC5104">
            <w:pPr>
              <w:jc w:val="center"/>
              <w:rPr>
                <w:color w:val="000000"/>
                <w:sz w:val="18"/>
                <w:szCs w:val="18"/>
              </w:rPr>
            </w:pPr>
            <w:r w:rsidRPr="00EB6AC8">
              <w:rPr>
                <w:color w:val="000000"/>
                <w:sz w:val="18"/>
                <w:szCs w:val="18"/>
              </w:rPr>
              <w:t>Ф</w:t>
            </w:r>
            <w:r w:rsidR="00FC5104" w:rsidRPr="00EB6AC8">
              <w:rPr>
                <w:color w:val="000000"/>
                <w:sz w:val="18"/>
                <w:szCs w:val="18"/>
              </w:rPr>
              <w:t>.И.О.</w:t>
            </w:r>
            <w:r w:rsidRPr="00EB6AC8">
              <w:rPr>
                <w:color w:val="000000"/>
                <w:sz w:val="18"/>
                <w:szCs w:val="18"/>
              </w:rPr>
              <w:t xml:space="preserve"> </w:t>
            </w:r>
            <w:proofErr w:type="spellStart"/>
            <w:r w:rsidRPr="00EB6AC8">
              <w:rPr>
                <w:color w:val="000000"/>
                <w:sz w:val="18"/>
                <w:szCs w:val="18"/>
              </w:rPr>
              <w:t>руков</w:t>
            </w:r>
            <w:proofErr w:type="spellEnd"/>
            <w:r w:rsidRPr="00EB6AC8">
              <w:rPr>
                <w:color w:val="000000"/>
                <w:sz w:val="18"/>
                <w:szCs w:val="18"/>
              </w:rPr>
              <w:t>-ля</w:t>
            </w:r>
          </w:p>
        </w:tc>
        <w:tc>
          <w:tcPr>
            <w:tcW w:w="1560" w:type="dxa"/>
            <w:tcBorders>
              <w:top w:val="nil"/>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 xml:space="preserve">Серия и номер документа, удостоверяющего личность руководителя </w:t>
            </w:r>
          </w:p>
        </w:tc>
        <w:tc>
          <w:tcPr>
            <w:tcW w:w="708" w:type="dxa"/>
            <w:tcBorders>
              <w:top w:val="nil"/>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w:t>
            </w:r>
          </w:p>
        </w:tc>
        <w:tc>
          <w:tcPr>
            <w:tcW w:w="709" w:type="dxa"/>
            <w:tcBorders>
              <w:top w:val="nil"/>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ИНН</w:t>
            </w:r>
          </w:p>
        </w:tc>
        <w:tc>
          <w:tcPr>
            <w:tcW w:w="851" w:type="dxa"/>
            <w:tcBorders>
              <w:top w:val="nil"/>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ОГРН</w:t>
            </w:r>
          </w:p>
        </w:tc>
        <w:tc>
          <w:tcPr>
            <w:tcW w:w="1559" w:type="dxa"/>
            <w:tcBorders>
              <w:top w:val="nil"/>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Наименование / ФИО</w:t>
            </w:r>
          </w:p>
        </w:tc>
        <w:tc>
          <w:tcPr>
            <w:tcW w:w="1417" w:type="dxa"/>
            <w:tcBorders>
              <w:top w:val="nil"/>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Адрес регистрации/</w:t>
            </w:r>
            <w:proofErr w:type="spellStart"/>
            <w:r w:rsidRPr="00EB6AC8">
              <w:rPr>
                <w:color w:val="000000"/>
                <w:sz w:val="18"/>
                <w:szCs w:val="18"/>
              </w:rPr>
              <w:t>резиденство</w:t>
            </w:r>
            <w:proofErr w:type="spellEnd"/>
          </w:p>
        </w:tc>
        <w:tc>
          <w:tcPr>
            <w:tcW w:w="1702" w:type="dxa"/>
            <w:tcBorders>
              <w:top w:val="nil"/>
              <w:left w:val="nil"/>
              <w:bottom w:val="nil"/>
              <w:right w:val="single" w:sz="8" w:space="0" w:color="auto"/>
            </w:tcBorders>
            <w:shd w:val="clear" w:color="auto" w:fill="auto"/>
            <w:vAlign w:val="center"/>
            <w:hideMark/>
          </w:tcPr>
          <w:p w:rsidR="00D31187" w:rsidRPr="00EB6AC8" w:rsidRDefault="00D31187" w:rsidP="00D31187">
            <w:pPr>
              <w:jc w:val="center"/>
              <w:rPr>
                <w:color w:val="000000"/>
                <w:sz w:val="18"/>
                <w:szCs w:val="18"/>
              </w:rPr>
            </w:pPr>
            <w:r w:rsidRPr="00EB6AC8">
              <w:rPr>
                <w:color w:val="000000"/>
                <w:sz w:val="18"/>
                <w:szCs w:val="18"/>
              </w:rPr>
              <w:t>Серия, номер документа, удостоверяющего личность (для физического лица)</w:t>
            </w:r>
          </w:p>
        </w:tc>
        <w:tc>
          <w:tcPr>
            <w:tcW w:w="1559" w:type="dxa"/>
            <w:tcBorders>
              <w:top w:val="nil"/>
              <w:left w:val="nil"/>
              <w:bottom w:val="nil"/>
              <w:right w:val="single" w:sz="8" w:space="0" w:color="auto"/>
            </w:tcBorders>
            <w:shd w:val="clear" w:color="auto" w:fill="auto"/>
            <w:vAlign w:val="center"/>
            <w:hideMark/>
          </w:tcPr>
          <w:p w:rsidR="00FC5104" w:rsidRPr="00EB6AC8" w:rsidRDefault="00D31187" w:rsidP="00D31187">
            <w:pPr>
              <w:jc w:val="center"/>
              <w:rPr>
                <w:color w:val="000000"/>
                <w:sz w:val="18"/>
                <w:szCs w:val="18"/>
              </w:rPr>
            </w:pPr>
            <w:r w:rsidRPr="00EB6AC8">
              <w:rPr>
                <w:color w:val="000000"/>
                <w:sz w:val="18"/>
                <w:szCs w:val="18"/>
              </w:rPr>
              <w:t>Руководитель/</w:t>
            </w:r>
          </w:p>
          <w:p w:rsidR="00FC5104" w:rsidRPr="00EB6AC8" w:rsidRDefault="00D31187" w:rsidP="00D31187">
            <w:pPr>
              <w:jc w:val="center"/>
              <w:rPr>
                <w:color w:val="000000"/>
                <w:sz w:val="18"/>
                <w:szCs w:val="18"/>
              </w:rPr>
            </w:pPr>
            <w:r w:rsidRPr="00EB6AC8">
              <w:rPr>
                <w:color w:val="000000"/>
                <w:sz w:val="18"/>
                <w:szCs w:val="18"/>
              </w:rPr>
              <w:t>участник/</w:t>
            </w:r>
          </w:p>
          <w:p w:rsidR="00FC5104" w:rsidRPr="00EB6AC8" w:rsidRDefault="00D31187" w:rsidP="00D31187">
            <w:pPr>
              <w:jc w:val="center"/>
              <w:rPr>
                <w:color w:val="000000"/>
                <w:sz w:val="18"/>
                <w:szCs w:val="18"/>
              </w:rPr>
            </w:pPr>
            <w:r w:rsidRPr="00EB6AC8">
              <w:rPr>
                <w:color w:val="000000"/>
                <w:sz w:val="18"/>
                <w:szCs w:val="18"/>
              </w:rPr>
              <w:t>акционер/</w:t>
            </w:r>
          </w:p>
          <w:p w:rsidR="00D31187" w:rsidRPr="00EB6AC8" w:rsidRDefault="00D31187" w:rsidP="00D31187">
            <w:pPr>
              <w:jc w:val="center"/>
              <w:rPr>
                <w:color w:val="000000"/>
                <w:sz w:val="18"/>
                <w:szCs w:val="18"/>
              </w:rPr>
            </w:pPr>
            <w:r w:rsidRPr="00EB6AC8">
              <w:rPr>
                <w:color w:val="000000"/>
                <w:sz w:val="18"/>
                <w:szCs w:val="18"/>
              </w:rPr>
              <w:t>бенефициар</w:t>
            </w:r>
          </w:p>
        </w:tc>
        <w:tc>
          <w:tcPr>
            <w:tcW w:w="1559" w:type="dxa"/>
            <w:vMerge/>
            <w:tcBorders>
              <w:top w:val="single" w:sz="8" w:space="0" w:color="auto"/>
              <w:left w:val="nil"/>
              <w:bottom w:val="nil"/>
              <w:right w:val="single" w:sz="8" w:space="0" w:color="auto"/>
            </w:tcBorders>
            <w:vAlign w:val="center"/>
            <w:hideMark/>
          </w:tcPr>
          <w:p w:rsidR="00D31187" w:rsidRPr="00EB6AC8" w:rsidRDefault="00D31187" w:rsidP="00D31187">
            <w:pPr>
              <w:rPr>
                <w:color w:val="000000"/>
                <w:sz w:val="24"/>
                <w:szCs w:val="24"/>
              </w:rPr>
            </w:pPr>
          </w:p>
        </w:tc>
      </w:tr>
      <w:tr w:rsidR="00FC5104" w:rsidRPr="00EB6AC8" w:rsidTr="00FC5104">
        <w:trPr>
          <w:trHeight w:val="330"/>
        </w:trPr>
        <w:tc>
          <w:tcPr>
            <w:tcW w:w="127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1</w:t>
            </w:r>
          </w:p>
        </w:tc>
        <w:tc>
          <w:tcPr>
            <w:tcW w:w="708"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2</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3</w:t>
            </w:r>
          </w:p>
        </w:tc>
        <w:tc>
          <w:tcPr>
            <w:tcW w:w="881"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4</w:t>
            </w:r>
          </w:p>
        </w:tc>
        <w:tc>
          <w:tcPr>
            <w:tcW w:w="1103"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5</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6</w:t>
            </w:r>
          </w:p>
        </w:tc>
        <w:tc>
          <w:tcPr>
            <w:tcW w:w="708" w:type="dxa"/>
            <w:tcBorders>
              <w:top w:val="single" w:sz="8" w:space="0" w:color="auto"/>
              <w:left w:val="nil"/>
              <w:bottom w:val="single" w:sz="8" w:space="0" w:color="auto"/>
              <w:right w:val="nil"/>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7</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8</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9</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10</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11</w:t>
            </w:r>
          </w:p>
        </w:tc>
        <w:tc>
          <w:tcPr>
            <w:tcW w:w="1702"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12</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13</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D31187" w:rsidRPr="00EB6AC8" w:rsidRDefault="00D31187" w:rsidP="00D31187">
            <w:pPr>
              <w:jc w:val="center"/>
              <w:rPr>
                <w:color w:val="000000"/>
                <w:sz w:val="24"/>
                <w:szCs w:val="24"/>
              </w:rPr>
            </w:pPr>
            <w:r w:rsidRPr="00EB6AC8">
              <w:rPr>
                <w:color w:val="000000"/>
                <w:sz w:val="24"/>
                <w:szCs w:val="24"/>
              </w:rPr>
              <w:t>14</w:t>
            </w:r>
          </w:p>
        </w:tc>
      </w:tr>
      <w:tr w:rsidR="00FC5104" w:rsidRPr="00EB6AC8" w:rsidTr="00FC5104">
        <w:trPr>
          <w:trHeight w:val="315"/>
        </w:trPr>
        <w:tc>
          <w:tcPr>
            <w:tcW w:w="1277" w:type="dxa"/>
            <w:tcBorders>
              <w:top w:val="nil"/>
              <w:left w:val="single" w:sz="8" w:space="0" w:color="auto"/>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708"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881"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103"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60" w:type="dxa"/>
            <w:tcBorders>
              <w:top w:val="nil"/>
              <w:left w:val="nil"/>
              <w:bottom w:val="single" w:sz="4" w:space="0" w:color="auto"/>
              <w:right w:val="single" w:sz="8"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708"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702"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59" w:type="dxa"/>
            <w:tcBorders>
              <w:top w:val="nil"/>
              <w:left w:val="nil"/>
              <w:bottom w:val="single" w:sz="4" w:space="0" w:color="auto"/>
              <w:right w:val="single" w:sz="8"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59" w:type="dxa"/>
            <w:tcBorders>
              <w:top w:val="nil"/>
              <w:left w:val="nil"/>
              <w:bottom w:val="single" w:sz="4" w:space="0" w:color="auto"/>
              <w:right w:val="single" w:sz="8"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r>
      <w:tr w:rsidR="00FC5104" w:rsidRPr="00EB6AC8" w:rsidTr="00FC5104">
        <w:trPr>
          <w:trHeight w:val="315"/>
        </w:trPr>
        <w:tc>
          <w:tcPr>
            <w:tcW w:w="1277" w:type="dxa"/>
            <w:tcBorders>
              <w:top w:val="nil"/>
              <w:left w:val="single" w:sz="8" w:space="0" w:color="auto"/>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708"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881"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103"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60" w:type="dxa"/>
            <w:tcBorders>
              <w:top w:val="nil"/>
              <w:left w:val="nil"/>
              <w:bottom w:val="single" w:sz="4" w:space="0" w:color="auto"/>
              <w:right w:val="single" w:sz="8"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708"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702" w:type="dxa"/>
            <w:tcBorders>
              <w:top w:val="nil"/>
              <w:left w:val="nil"/>
              <w:bottom w:val="single" w:sz="4"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59" w:type="dxa"/>
            <w:tcBorders>
              <w:top w:val="nil"/>
              <w:left w:val="nil"/>
              <w:bottom w:val="single" w:sz="4" w:space="0" w:color="auto"/>
              <w:right w:val="single" w:sz="8"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59" w:type="dxa"/>
            <w:tcBorders>
              <w:top w:val="nil"/>
              <w:left w:val="nil"/>
              <w:bottom w:val="single" w:sz="4" w:space="0" w:color="auto"/>
              <w:right w:val="single" w:sz="8"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r>
      <w:tr w:rsidR="00FC5104" w:rsidRPr="00EB6AC8" w:rsidTr="00FC5104">
        <w:trPr>
          <w:trHeight w:val="330"/>
        </w:trPr>
        <w:tc>
          <w:tcPr>
            <w:tcW w:w="1277" w:type="dxa"/>
            <w:tcBorders>
              <w:top w:val="nil"/>
              <w:left w:val="single" w:sz="8" w:space="0" w:color="auto"/>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708"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134"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881"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103"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60" w:type="dxa"/>
            <w:tcBorders>
              <w:top w:val="nil"/>
              <w:left w:val="nil"/>
              <w:bottom w:val="single" w:sz="8" w:space="0" w:color="auto"/>
              <w:right w:val="single" w:sz="8"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708"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709"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851"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59"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702" w:type="dxa"/>
            <w:tcBorders>
              <w:top w:val="nil"/>
              <w:left w:val="nil"/>
              <w:bottom w:val="single" w:sz="8" w:space="0" w:color="auto"/>
              <w:right w:val="single" w:sz="4"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59" w:type="dxa"/>
            <w:tcBorders>
              <w:top w:val="nil"/>
              <w:left w:val="nil"/>
              <w:bottom w:val="single" w:sz="8" w:space="0" w:color="auto"/>
              <w:right w:val="single" w:sz="8"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c>
          <w:tcPr>
            <w:tcW w:w="1559" w:type="dxa"/>
            <w:tcBorders>
              <w:top w:val="nil"/>
              <w:left w:val="nil"/>
              <w:bottom w:val="single" w:sz="8" w:space="0" w:color="auto"/>
              <w:right w:val="single" w:sz="8" w:space="0" w:color="auto"/>
            </w:tcBorders>
            <w:shd w:val="clear" w:color="auto" w:fill="auto"/>
            <w:vAlign w:val="center"/>
            <w:hideMark/>
          </w:tcPr>
          <w:p w:rsidR="00D31187" w:rsidRPr="00EB6AC8" w:rsidRDefault="00D31187" w:rsidP="00D31187">
            <w:pPr>
              <w:rPr>
                <w:color w:val="000000"/>
                <w:sz w:val="24"/>
                <w:szCs w:val="24"/>
              </w:rPr>
            </w:pPr>
            <w:r w:rsidRPr="00EB6AC8">
              <w:rPr>
                <w:color w:val="000000"/>
                <w:sz w:val="24"/>
                <w:szCs w:val="24"/>
              </w:rPr>
              <w:t> </w:t>
            </w:r>
          </w:p>
        </w:tc>
      </w:tr>
      <w:tr w:rsidR="00FC5104" w:rsidRPr="00EB6AC8" w:rsidTr="00FC5104">
        <w:trPr>
          <w:trHeight w:val="315"/>
        </w:trPr>
        <w:tc>
          <w:tcPr>
            <w:tcW w:w="1277" w:type="dxa"/>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p>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1134" w:type="dxa"/>
            <w:tcBorders>
              <w:top w:val="nil"/>
              <w:left w:val="nil"/>
              <w:bottom w:val="nil"/>
              <w:right w:val="nil"/>
            </w:tcBorders>
            <w:shd w:val="clear" w:color="auto" w:fill="auto"/>
            <w:noWrap/>
            <w:vAlign w:val="bottom"/>
            <w:hideMark/>
          </w:tcPr>
          <w:p w:rsidR="00D31187" w:rsidRPr="00EB6AC8" w:rsidRDefault="00D31187" w:rsidP="00D31187"/>
        </w:tc>
        <w:tc>
          <w:tcPr>
            <w:tcW w:w="881" w:type="dxa"/>
            <w:tcBorders>
              <w:top w:val="nil"/>
              <w:left w:val="nil"/>
              <w:bottom w:val="nil"/>
              <w:right w:val="nil"/>
            </w:tcBorders>
            <w:shd w:val="clear" w:color="auto" w:fill="auto"/>
            <w:noWrap/>
            <w:vAlign w:val="bottom"/>
            <w:hideMark/>
          </w:tcPr>
          <w:p w:rsidR="00D31187" w:rsidRPr="00EB6AC8" w:rsidRDefault="00D31187" w:rsidP="00D31187"/>
        </w:tc>
        <w:tc>
          <w:tcPr>
            <w:tcW w:w="1103" w:type="dxa"/>
            <w:tcBorders>
              <w:top w:val="nil"/>
              <w:left w:val="nil"/>
              <w:bottom w:val="nil"/>
              <w:right w:val="nil"/>
            </w:tcBorders>
            <w:shd w:val="clear" w:color="auto" w:fill="auto"/>
            <w:noWrap/>
            <w:vAlign w:val="bottom"/>
            <w:hideMark/>
          </w:tcPr>
          <w:p w:rsidR="00D31187" w:rsidRPr="00EB6AC8" w:rsidRDefault="00D31187" w:rsidP="00D31187"/>
        </w:tc>
        <w:tc>
          <w:tcPr>
            <w:tcW w:w="1560"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709" w:type="dxa"/>
            <w:tcBorders>
              <w:top w:val="nil"/>
              <w:left w:val="nil"/>
              <w:bottom w:val="nil"/>
              <w:right w:val="nil"/>
            </w:tcBorders>
            <w:shd w:val="clear" w:color="auto" w:fill="auto"/>
            <w:noWrap/>
            <w:vAlign w:val="bottom"/>
            <w:hideMark/>
          </w:tcPr>
          <w:p w:rsidR="00D31187" w:rsidRPr="00EB6AC8" w:rsidRDefault="00D31187" w:rsidP="00D31187"/>
        </w:tc>
        <w:tc>
          <w:tcPr>
            <w:tcW w:w="851"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417" w:type="dxa"/>
            <w:tcBorders>
              <w:top w:val="nil"/>
              <w:left w:val="nil"/>
              <w:bottom w:val="nil"/>
              <w:right w:val="nil"/>
            </w:tcBorders>
            <w:shd w:val="clear" w:color="auto" w:fill="auto"/>
            <w:noWrap/>
            <w:vAlign w:val="bottom"/>
            <w:hideMark/>
          </w:tcPr>
          <w:p w:rsidR="00D31187" w:rsidRPr="00EB6AC8" w:rsidRDefault="00D31187" w:rsidP="00D31187"/>
        </w:tc>
        <w:tc>
          <w:tcPr>
            <w:tcW w:w="1702"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r>
      <w:tr w:rsidR="00FC5104" w:rsidRPr="00EB6AC8" w:rsidTr="00FC5104">
        <w:trPr>
          <w:trHeight w:val="315"/>
        </w:trPr>
        <w:tc>
          <w:tcPr>
            <w:tcW w:w="1277"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1134" w:type="dxa"/>
            <w:tcBorders>
              <w:top w:val="nil"/>
              <w:left w:val="nil"/>
              <w:bottom w:val="nil"/>
              <w:right w:val="nil"/>
            </w:tcBorders>
            <w:shd w:val="clear" w:color="auto" w:fill="auto"/>
            <w:noWrap/>
            <w:vAlign w:val="bottom"/>
            <w:hideMark/>
          </w:tcPr>
          <w:p w:rsidR="00D31187" w:rsidRPr="00EB6AC8" w:rsidRDefault="00D31187" w:rsidP="00D31187"/>
        </w:tc>
        <w:tc>
          <w:tcPr>
            <w:tcW w:w="881" w:type="dxa"/>
            <w:tcBorders>
              <w:top w:val="nil"/>
              <w:left w:val="nil"/>
              <w:bottom w:val="nil"/>
              <w:right w:val="nil"/>
            </w:tcBorders>
            <w:shd w:val="clear" w:color="auto" w:fill="auto"/>
            <w:noWrap/>
            <w:vAlign w:val="bottom"/>
            <w:hideMark/>
          </w:tcPr>
          <w:p w:rsidR="00D31187" w:rsidRPr="00EB6AC8" w:rsidRDefault="00D31187" w:rsidP="00D31187"/>
        </w:tc>
        <w:tc>
          <w:tcPr>
            <w:tcW w:w="1103" w:type="dxa"/>
            <w:tcBorders>
              <w:top w:val="nil"/>
              <w:left w:val="nil"/>
              <w:bottom w:val="nil"/>
              <w:right w:val="nil"/>
            </w:tcBorders>
            <w:shd w:val="clear" w:color="auto" w:fill="auto"/>
            <w:noWrap/>
            <w:vAlign w:val="bottom"/>
            <w:hideMark/>
          </w:tcPr>
          <w:p w:rsidR="00D31187" w:rsidRPr="00EB6AC8" w:rsidRDefault="00D31187" w:rsidP="00D31187"/>
        </w:tc>
        <w:tc>
          <w:tcPr>
            <w:tcW w:w="1560" w:type="dxa"/>
            <w:tcBorders>
              <w:top w:val="nil"/>
              <w:left w:val="nil"/>
              <w:bottom w:val="nil"/>
              <w:right w:val="nil"/>
            </w:tcBorders>
            <w:shd w:val="clear" w:color="auto" w:fill="auto"/>
            <w:noWrap/>
            <w:vAlign w:val="bottom"/>
            <w:hideMark/>
          </w:tcPr>
          <w:p w:rsidR="00D31187" w:rsidRPr="00EB6AC8" w:rsidRDefault="00D31187" w:rsidP="00D31187"/>
        </w:tc>
        <w:tc>
          <w:tcPr>
            <w:tcW w:w="708" w:type="dxa"/>
            <w:tcBorders>
              <w:top w:val="nil"/>
              <w:left w:val="nil"/>
              <w:bottom w:val="nil"/>
              <w:right w:val="nil"/>
            </w:tcBorders>
            <w:shd w:val="clear" w:color="auto" w:fill="auto"/>
            <w:noWrap/>
            <w:vAlign w:val="bottom"/>
            <w:hideMark/>
          </w:tcPr>
          <w:p w:rsidR="00D31187" w:rsidRPr="00EB6AC8" w:rsidRDefault="00D31187" w:rsidP="00D31187"/>
        </w:tc>
        <w:tc>
          <w:tcPr>
            <w:tcW w:w="709" w:type="dxa"/>
            <w:tcBorders>
              <w:top w:val="nil"/>
              <w:left w:val="nil"/>
              <w:bottom w:val="nil"/>
              <w:right w:val="nil"/>
            </w:tcBorders>
            <w:shd w:val="clear" w:color="auto" w:fill="auto"/>
            <w:noWrap/>
            <w:vAlign w:val="bottom"/>
            <w:hideMark/>
          </w:tcPr>
          <w:p w:rsidR="00D31187" w:rsidRPr="00EB6AC8" w:rsidRDefault="00D31187" w:rsidP="00D31187"/>
        </w:tc>
        <w:tc>
          <w:tcPr>
            <w:tcW w:w="851"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417" w:type="dxa"/>
            <w:tcBorders>
              <w:top w:val="nil"/>
              <w:left w:val="nil"/>
              <w:bottom w:val="nil"/>
              <w:right w:val="nil"/>
            </w:tcBorders>
            <w:shd w:val="clear" w:color="auto" w:fill="auto"/>
            <w:noWrap/>
            <w:vAlign w:val="bottom"/>
            <w:hideMark/>
          </w:tcPr>
          <w:p w:rsidR="00D31187" w:rsidRPr="00EB6AC8" w:rsidRDefault="00D31187" w:rsidP="00D31187"/>
        </w:tc>
        <w:tc>
          <w:tcPr>
            <w:tcW w:w="1702"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r>
      <w:tr w:rsidR="00D31187" w:rsidRPr="00EB6AC8" w:rsidTr="00FC5104">
        <w:trPr>
          <w:trHeight w:val="315"/>
        </w:trPr>
        <w:tc>
          <w:tcPr>
            <w:tcW w:w="1277" w:type="dxa"/>
            <w:tcBorders>
              <w:top w:val="nil"/>
              <w:left w:val="nil"/>
              <w:bottom w:val="nil"/>
              <w:right w:val="nil"/>
            </w:tcBorders>
            <w:shd w:val="clear" w:color="auto" w:fill="auto"/>
            <w:noWrap/>
            <w:vAlign w:val="bottom"/>
            <w:hideMark/>
          </w:tcPr>
          <w:p w:rsidR="00D31187" w:rsidRPr="00EB6AC8" w:rsidRDefault="00D31187" w:rsidP="00D31187"/>
        </w:tc>
        <w:tc>
          <w:tcPr>
            <w:tcW w:w="5386" w:type="dxa"/>
            <w:gridSpan w:val="5"/>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r w:rsidRPr="00EB6AC8">
              <w:rPr>
                <w:color w:val="000000"/>
                <w:sz w:val="24"/>
                <w:szCs w:val="24"/>
              </w:rPr>
              <w:t>________________________</w:t>
            </w:r>
            <w:r w:rsidR="00FC5104" w:rsidRPr="00EB6AC8">
              <w:rPr>
                <w:color w:val="000000"/>
                <w:sz w:val="24"/>
                <w:szCs w:val="24"/>
              </w:rPr>
              <w:t>____________</w:t>
            </w:r>
          </w:p>
        </w:tc>
        <w:tc>
          <w:tcPr>
            <w:tcW w:w="5244" w:type="dxa"/>
            <w:gridSpan w:val="5"/>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r w:rsidRPr="00EB6AC8">
              <w:rPr>
                <w:color w:val="000000"/>
                <w:sz w:val="24"/>
                <w:szCs w:val="24"/>
              </w:rPr>
              <w:t>________________/___________________/</w:t>
            </w:r>
          </w:p>
        </w:tc>
        <w:tc>
          <w:tcPr>
            <w:tcW w:w="1702" w:type="dxa"/>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p>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r>
      <w:tr w:rsidR="00FC5104" w:rsidRPr="00EB6AC8" w:rsidTr="00FC5104">
        <w:trPr>
          <w:trHeight w:val="315"/>
        </w:trPr>
        <w:tc>
          <w:tcPr>
            <w:tcW w:w="1277" w:type="dxa"/>
            <w:tcBorders>
              <w:top w:val="nil"/>
              <w:left w:val="nil"/>
              <w:bottom w:val="nil"/>
              <w:right w:val="nil"/>
            </w:tcBorders>
            <w:shd w:val="clear" w:color="auto" w:fill="auto"/>
            <w:noWrap/>
            <w:vAlign w:val="bottom"/>
            <w:hideMark/>
          </w:tcPr>
          <w:p w:rsidR="00D31187" w:rsidRPr="00EB6AC8" w:rsidRDefault="00D31187" w:rsidP="00D31187"/>
        </w:tc>
        <w:tc>
          <w:tcPr>
            <w:tcW w:w="5386" w:type="dxa"/>
            <w:gridSpan w:val="5"/>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r w:rsidRPr="00EB6AC8">
              <w:rPr>
                <w:color w:val="000000"/>
                <w:sz w:val="24"/>
                <w:szCs w:val="24"/>
              </w:rPr>
              <w:t>должность уполномоченного лица контрагента</w:t>
            </w:r>
          </w:p>
        </w:tc>
        <w:tc>
          <w:tcPr>
            <w:tcW w:w="708" w:type="dxa"/>
            <w:tcBorders>
              <w:top w:val="nil"/>
              <w:left w:val="nil"/>
              <w:bottom w:val="nil"/>
              <w:right w:val="nil"/>
            </w:tcBorders>
            <w:shd w:val="clear" w:color="auto" w:fill="auto"/>
            <w:noWrap/>
            <w:vAlign w:val="bottom"/>
            <w:hideMark/>
          </w:tcPr>
          <w:p w:rsidR="00D31187" w:rsidRPr="00EB6AC8" w:rsidRDefault="00D31187" w:rsidP="00D31187">
            <w:pPr>
              <w:rPr>
                <w:color w:val="000000"/>
                <w:sz w:val="24"/>
                <w:szCs w:val="24"/>
              </w:rPr>
            </w:pPr>
          </w:p>
        </w:tc>
        <w:tc>
          <w:tcPr>
            <w:tcW w:w="709" w:type="dxa"/>
            <w:tcBorders>
              <w:top w:val="nil"/>
              <w:left w:val="nil"/>
              <w:bottom w:val="nil"/>
              <w:right w:val="nil"/>
            </w:tcBorders>
            <w:shd w:val="clear" w:color="auto" w:fill="auto"/>
            <w:noWrap/>
            <w:vAlign w:val="bottom"/>
            <w:hideMark/>
          </w:tcPr>
          <w:p w:rsidR="00D31187" w:rsidRPr="00EB6AC8" w:rsidRDefault="00D31187" w:rsidP="00D31187"/>
        </w:tc>
        <w:tc>
          <w:tcPr>
            <w:tcW w:w="851"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417" w:type="dxa"/>
            <w:tcBorders>
              <w:top w:val="nil"/>
              <w:left w:val="nil"/>
              <w:bottom w:val="nil"/>
              <w:right w:val="nil"/>
            </w:tcBorders>
            <w:shd w:val="clear" w:color="auto" w:fill="auto"/>
            <w:noWrap/>
            <w:vAlign w:val="bottom"/>
            <w:hideMark/>
          </w:tcPr>
          <w:p w:rsidR="00D31187" w:rsidRPr="00EB6AC8" w:rsidRDefault="00D31187" w:rsidP="00D31187"/>
        </w:tc>
        <w:tc>
          <w:tcPr>
            <w:tcW w:w="1702"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c>
          <w:tcPr>
            <w:tcW w:w="1559" w:type="dxa"/>
            <w:tcBorders>
              <w:top w:val="nil"/>
              <w:left w:val="nil"/>
              <w:bottom w:val="nil"/>
              <w:right w:val="nil"/>
            </w:tcBorders>
            <w:shd w:val="clear" w:color="auto" w:fill="auto"/>
            <w:noWrap/>
            <w:vAlign w:val="bottom"/>
            <w:hideMark/>
          </w:tcPr>
          <w:p w:rsidR="00D31187" w:rsidRPr="00EB6AC8" w:rsidRDefault="00D31187" w:rsidP="00D31187"/>
        </w:tc>
      </w:tr>
    </w:tbl>
    <w:p w:rsidR="00D31187" w:rsidRPr="00EB6AC8" w:rsidRDefault="00D31187" w:rsidP="00BD6D2F">
      <w:pPr>
        <w:ind w:left="6420"/>
        <w:jc w:val="right"/>
        <w:rPr>
          <w:color w:val="000000"/>
          <w:sz w:val="24"/>
          <w:szCs w:val="24"/>
        </w:rPr>
        <w:sectPr w:rsidR="00D31187" w:rsidRPr="00EB6AC8" w:rsidSect="00FC5104">
          <w:pgSz w:w="16838" w:h="11906" w:orient="landscape"/>
          <w:pgMar w:top="1134" w:right="244" w:bottom="1134" w:left="238" w:header="709" w:footer="57" w:gutter="0"/>
          <w:cols w:space="708"/>
          <w:docGrid w:linePitch="360"/>
        </w:sectPr>
      </w:pPr>
    </w:p>
    <w:p w:rsidR="00BD6D2F" w:rsidRPr="00EB6AC8" w:rsidRDefault="00BD6D2F" w:rsidP="00BD6D2F">
      <w:pPr>
        <w:ind w:left="6420"/>
        <w:jc w:val="right"/>
        <w:rPr>
          <w:color w:val="000000"/>
          <w:sz w:val="24"/>
          <w:szCs w:val="24"/>
        </w:rPr>
      </w:pPr>
      <w:r w:rsidRPr="00EB6AC8">
        <w:rPr>
          <w:color w:val="000000"/>
          <w:sz w:val="24"/>
          <w:szCs w:val="24"/>
        </w:rPr>
        <w:lastRenderedPageBreak/>
        <w:t xml:space="preserve">Приложение № </w:t>
      </w:r>
      <w:r w:rsidR="002D70F0" w:rsidRPr="00EB6AC8">
        <w:rPr>
          <w:color w:val="000000"/>
          <w:sz w:val="24"/>
          <w:szCs w:val="24"/>
        </w:rPr>
        <w:t>9</w:t>
      </w:r>
    </w:p>
    <w:p w:rsidR="00BD6D2F" w:rsidRPr="00EB6AC8" w:rsidRDefault="00BD6D2F" w:rsidP="00BD6D2F">
      <w:pPr>
        <w:tabs>
          <w:tab w:val="left" w:leader="underscore" w:pos="8472"/>
        </w:tabs>
        <w:ind w:left="6420"/>
        <w:jc w:val="right"/>
        <w:rPr>
          <w:color w:val="000000"/>
          <w:sz w:val="24"/>
          <w:szCs w:val="24"/>
        </w:rPr>
      </w:pPr>
      <w:r w:rsidRPr="00EB6AC8">
        <w:rPr>
          <w:color w:val="000000"/>
          <w:sz w:val="24"/>
          <w:szCs w:val="24"/>
        </w:rPr>
        <w:t>к договору №</w:t>
      </w:r>
      <w:r w:rsidRPr="00EB6AC8">
        <w:rPr>
          <w:color w:val="000000"/>
          <w:sz w:val="24"/>
          <w:szCs w:val="24"/>
        </w:rPr>
        <w:tab/>
      </w:r>
    </w:p>
    <w:p w:rsidR="00BD6D2F" w:rsidRPr="00EB6AC8" w:rsidRDefault="00BD6D2F" w:rsidP="00BD6D2F">
      <w:pPr>
        <w:tabs>
          <w:tab w:val="left" w:leader="underscore" w:pos="7914"/>
        </w:tabs>
        <w:ind w:left="6420"/>
        <w:jc w:val="right"/>
        <w:rPr>
          <w:color w:val="000000"/>
          <w:sz w:val="24"/>
          <w:szCs w:val="24"/>
        </w:rPr>
      </w:pPr>
      <w:r w:rsidRPr="00EB6AC8">
        <w:rPr>
          <w:color w:val="000000"/>
          <w:sz w:val="24"/>
          <w:szCs w:val="24"/>
        </w:rPr>
        <w:t xml:space="preserve">от « ___» </w:t>
      </w:r>
      <w:r w:rsidRPr="00EB6AC8">
        <w:rPr>
          <w:color w:val="000000"/>
          <w:sz w:val="24"/>
          <w:szCs w:val="24"/>
        </w:rPr>
        <w:tab/>
        <w:t>20</w:t>
      </w:r>
      <w:r w:rsidR="002D70F0" w:rsidRPr="00EB6AC8">
        <w:rPr>
          <w:color w:val="000000"/>
          <w:sz w:val="24"/>
          <w:szCs w:val="24"/>
        </w:rPr>
        <w:t>16</w:t>
      </w:r>
      <w:r w:rsidRPr="00EB6AC8">
        <w:rPr>
          <w:color w:val="000000"/>
          <w:sz w:val="24"/>
          <w:szCs w:val="24"/>
        </w:rPr>
        <w:t xml:space="preserve"> г.</w:t>
      </w:r>
    </w:p>
    <w:p w:rsidR="00BD6D2F" w:rsidRPr="00EB6AC8"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rPr>
      </w:pPr>
    </w:p>
    <w:p w:rsidR="00BD6D2F" w:rsidRPr="00EB6AC8"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rPr>
      </w:pPr>
    </w:p>
    <w:p w:rsidR="00BD6D2F" w:rsidRPr="00EB6AC8"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rPr>
      </w:pPr>
    </w:p>
    <w:p w:rsidR="00BD6D2F" w:rsidRPr="00EB6AC8"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rPr>
      </w:pPr>
    </w:p>
    <w:p w:rsidR="00BD6D2F" w:rsidRPr="00EB6AC8"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EB6AC8">
        <w:rPr>
          <w:rFonts w:ascii="Times New Roman" w:hAnsi="Times New Roman" w:cs="Times New Roman"/>
          <w:sz w:val="24"/>
          <w:szCs w:val="24"/>
        </w:rPr>
        <w:t>Соглашение о предоставлении сведений</w:t>
      </w:r>
    </w:p>
    <w:p w:rsidR="00BD6D2F" w:rsidRPr="00EB6AC8"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EB6AC8">
        <w:rPr>
          <w:rFonts w:ascii="Times New Roman" w:hAnsi="Times New Roman" w:cs="Times New Roman"/>
          <w:sz w:val="24"/>
          <w:szCs w:val="24"/>
        </w:rPr>
        <w:t xml:space="preserve">                                к договору № _________/__________от «____»_________201</w:t>
      </w:r>
      <w:r w:rsidR="005D4E19" w:rsidRPr="00EB6AC8">
        <w:rPr>
          <w:rFonts w:ascii="Times New Roman" w:hAnsi="Times New Roman" w:cs="Times New Roman"/>
          <w:sz w:val="24"/>
          <w:szCs w:val="24"/>
        </w:rPr>
        <w:t xml:space="preserve">6 </w:t>
      </w:r>
      <w:r w:rsidRPr="00EB6AC8">
        <w:rPr>
          <w:rFonts w:ascii="Times New Roman" w:hAnsi="Times New Roman" w:cs="Times New Roman"/>
          <w:sz w:val="24"/>
          <w:szCs w:val="24"/>
        </w:rPr>
        <w:t>г.</w:t>
      </w:r>
    </w:p>
    <w:p w:rsidR="00BD6D2F" w:rsidRPr="00EB6AC8"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EB6AC8"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EB6AC8">
        <w:rPr>
          <w:rFonts w:ascii="Times New Roman" w:hAnsi="Times New Roman" w:cs="Times New Roman"/>
          <w:sz w:val="24"/>
          <w:szCs w:val="24"/>
        </w:rPr>
        <w:t>г. Санкт-Петербург                                                                               «___» __________201</w:t>
      </w:r>
      <w:r w:rsidR="005D4E19" w:rsidRPr="00EB6AC8">
        <w:rPr>
          <w:rFonts w:ascii="Times New Roman" w:hAnsi="Times New Roman" w:cs="Times New Roman"/>
          <w:sz w:val="24"/>
          <w:szCs w:val="24"/>
        </w:rPr>
        <w:t xml:space="preserve">6 </w:t>
      </w:r>
      <w:r w:rsidRPr="00EB6AC8">
        <w:rPr>
          <w:rFonts w:ascii="Times New Roman" w:hAnsi="Times New Roman" w:cs="Times New Roman"/>
          <w:sz w:val="24"/>
          <w:szCs w:val="24"/>
        </w:rPr>
        <w:t>г.</w:t>
      </w:r>
    </w:p>
    <w:p w:rsidR="00BD6D2F" w:rsidRPr="00EB6AC8"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EB6AC8"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p>
    <w:p w:rsidR="00BD6D2F" w:rsidRPr="00EB6AC8"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EB6AC8">
        <w:rPr>
          <w:rStyle w:val="Barcode"/>
          <w:rFonts w:ascii="Times New Roman" w:hAnsi="Times New Roman" w:cs="Times New Roman"/>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rsidR="00BD6D2F" w:rsidRPr="00EB6AC8"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EB6AC8">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BD6D2F" w:rsidRPr="00EB6AC8" w:rsidRDefault="00BD6D2F" w:rsidP="00BD6D2F">
      <w:pPr>
        <w:pStyle w:val="Barcode0"/>
        <w:tabs>
          <w:tab w:val="left" w:pos="284"/>
        </w:tabs>
        <w:ind w:right="60"/>
        <w:jc w:val="both"/>
        <w:rPr>
          <w:rFonts w:ascii="Times New Roman" w:hAnsi="Times New Roman" w:cs="Times New Roman"/>
          <w:sz w:val="24"/>
          <w:szCs w:val="24"/>
        </w:rPr>
      </w:pPr>
      <w:r w:rsidRPr="00EB6AC8">
        <w:rPr>
          <w:rStyle w:val="Barcode"/>
          <w:rFonts w:ascii="Times New Roman" w:hAnsi="Times New Roman" w:cs="Times New Roman"/>
          <w:sz w:val="24"/>
          <w:szCs w:val="24"/>
        </w:rPr>
        <w:tab/>
      </w:r>
      <w:r w:rsidRPr="00EB6AC8">
        <w:rPr>
          <w:rStyle w:val="Barcode"/>
          <w:rFonts w:ascii="Times New Roman" w:hAnsi="Times New Roman" w:cs="Times New Roman"/>
          <w:sz w:val="24"/>
          <w:szCs w:val="24"/>
        </w:rPr>
        <w:tab/>
      </w:r>
      <w:r w:rsidRPr="00EB6AC8">
        <w:rPr>
          <w:rFonts w:ascii="Times New Roman" w:hAnsi="Times New Roman" w:cs="Times New Roman"/>
          <w:sz w:val="24"/>
          <w:szCs w:val="24"/>
          <w:shd w:val="clear" w:color="auto" w:fill="FFFFFF"/>
        </w:rPr>
        <w:t xml:space="preserve">Подрядчик </w:t>
      </w:r>
      <w:r w:rsidRPr="00EB6AC8">
        <w:rPr>
          <w:rStyle w:val="Barcode"/>
          <w:rFonts w:ascii="Times New Roman" w:hAnsi="Times New Roman" w:cs="Times New Roman"/>
          <w:color w:val="000000"/>
          <w:sz w:val="24"/>
          <w:szCs w:val="24"/>
        </w:rPr>
        <w:t xml:space="preserve"> </w:t>
      </w:r>
      <w:r w:rsidRPr="00EB6AC8">
        <w:rPr>
          <w:rFonts w:ascii="Times New Roman" w:hAnsi="Times New Roman" w:cs="Times New Roman"/>
          <w:sz w:val="24"/>
          <w:szCs w:val="24"/>
          <w:shd w:val="clear" w:color="auto" w:fill="FFFFFF"/>
        </w:rPr>
        <w:t>выража</w:t>
      </w:r>
      <w:r w:rsidR="009255A0" w:rsidRPr="00EB6AC8">
        <w:rPr>
          <w:rFonts w:ascii="Times New Roman" w:hAnsi="Times New Roman" w:cs="Times New Roman"/>
          <w:sz w:val="24"/>
          <w:szCs w:val="24"/>
          <w:shd w:val="clear" w:color="auto" w:fill="FFFFFF"/>
        </w:rPr>
        <w:t>ет свое согласие на передачу в П</w:t>
      </w:r>
      <w:r w:rsidRPr="00EB6AC8">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rsidR="00BD6D2F" w:rsidRPr="00EB6AC8"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EB6AC8">
        <w:rPr>
          <w:rFonts w:ascii="Times New Roman" w:hAnsi="Times New Roman" w:cs="Times New Roman"/>
          <w:sz w:val="24"/>
          <w:szCs w:val="24"/>
          <w:shd w:val="clear" w:color="auto" w:fill="FFFFFF"/>
        </w:rPr>
        <w:tab/>
      </w:r>
      <w:r w:rsidRPr="00EB6AC8">
        <w:rPr>
          <w:rFonts w:ascii="Times New Roman" w:hAnsi="Times New Roman" w:cs="Times New Roman"/>
          <w:sz w:val="24"/>
          <w:szCs w:val="24"/>
          <w:shd w:val="clear" w:color="auto" w:fill="FFFFFF"/>
        </w:rPr>
        <w:tab/>
        <w:t xml:space="preserve">Подрядчик </w:t>
      </w:r>
      <w:r w:rsidRPr="00EB6AC8">
        <w:rPr>
          <w:rStyle w:val="Barcode"/>
          <w:rFonts w:ascii="Times New Roman" w:hAnsi="Times New Roman" w:cs="Times New Roman"/>
          <w:color w:val="000000"/>
          <w:sz w:val="24"/>
          <w:szCs w:val="24"/>
        </w:rPr>
        <w:t xml:space="preserve"> </w:t>
      </w:r>
      <w:r w:rsidRPr="00EB6AC8">
        <w:rPr>
          <w:rFonts w:ascii="Times New Roman" w:hAnsi="Times New Roman" w:cs="Times New Roman"/>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D6D2F" w:rsidRPr="00EB6AC8" w:rsidRDefault="00BD6D2F" w:rsidP="00BD6D2F">
      <w:pPr>
        <w:tabs>
          <w:tab w:val="left" w:pos="567"/>
          <w:tab w:val="left" w:pos="851"/>
        </w:tabs>
        <w:ind w:left="1134"/>
        <w:jc w:val="both"/>
        <w:rPr>
          <w:sz w:val="24"/>
          <w:szCs w:val="24"/>
        </w:rPr>
      </w:pPr>
    </w:p>
    <w:p w:rsidR="00BD6D2F" w:rsidRPr="00EB6AC8" w:rsidRDefault="00BD6D2F" w:rsidP="00BD6D2F">
      <w:pPr>
        <w:tabs>
          <w:tab w:val="left" w:pos="567"/>
          <w:tab w:val="left" w:pos="851"/>
        </w:tabs>
        <w:jc w:val="both"/>
        <w:rPr>
          <w:sz w:val="24"/>
          <w:szCs w:val="24"/>
        </w:rPr>
      </w:pPr>
    </w:p>
    <w:p w:rsidR="00ED564D" w:rsidRPr="00EB6AC8" w:rsidRDefault="00ED564D" w:rsidP="00ED564D">
      <w:pPr>
        <w:pStyle w:val="2"/>
        <w:rPr>
          <w:bCs/>
          <w:szCs w:val="24"/>
        </w:rPr>
      </w:pPr>
      <w:r w:rsidRPr="00EB6AC8">
        <w:rPr>
          <w:bCs/>
          <w:szCs w:val="24"/>
          <w:u w:val="single"/>
        </w:rPr>
        <w:t>ЗАКАЗЧИК: ПАО «ТГК-1»</w:t>
      </w:r>
      <w:r w:rsidRPr="00EB6AC8">
        <w:rPr>
          <w:bCs/>
          <w:szCs w:val="24"/>
        </w:rPr>
        <w:tab/>
      </w:r>
      <w:r w:rsidRPr="00EB6AC8">
        <w:rPr>
          <w:bCs/>
          <w:szCs w:val="24"/>
        </w:rPr>
        <w:tab/>
      </w:r>
      <w:r w:rsidRPr="00EB6AC8">
        <w:rPr>
          <w:bCs/>
          <w:szCs w:val="24"/>
        </w:rPr>
        <w:tab/>
      </w:r>
      <w:r w:rsidRPr="00EB6AC8">
        <w:rPr>
          <w:bCs/>
          <w:szCs w:val="24"/>
        </w:rPr>
        <w:tab/>
      </w:r>
      <w:r w:rsidRPr="00EB6AC8">
        <w:rPr>
          <w:bCs/>
          <w:szCs w:val="24"/>
        </w:rPr>
        <w:tab/>
        <w:t xml:space="preserve">           </w:t>
      </w:r>
      <w:r w:rsidRPr="00EB6AC8">
        <w:rPr>
          <w:bCs/>
          <w:szCs w:val="24"/>
          <w:u w:val="single"/>
        </w:rPr>
        <w:t>ПОДРЯДЧИК:</w:t>
      </w:r>
    </w:p>
    <w:p w:rsidR="00ED564D" w:rsidRPr="00EB6AC8" w:rsidRDefault="00ED564D" w:rsidP="00ED564D">
      <w:pPr>
        <w:pStyle w:val="2"/>
        <w:rPr>
          <w:bCs/>
          <w:szCs w:val="24"/>
        </w:rPr>
      </w:pPr>
    </w:p>
    <w:p w:rsidR="00ED564D" w:rsidRPr="00EB6AC8" w:rsidRDefault="00ED564D" w:rsidP="00ED564D">
      <w:pPr>
        <w:jc w:val="both"/>
        <w:rPr>
          <w:sz w:val="24"/>
          <w:szCs w:val="24"/>
        </w:rPr>
      </w:pPr>
      <w:r w:rsidRPr="00EB6AC8">
        <w:rPr>
          <w:sz w:val="24"/>
          <w:szCs w:val="24"/>
        </w:rPr>
        <w:t xml:space="preserve">Директор </w:t>
      </w:r>
      <w:proofErr w:type="spellStart"/>
      <w:r w:rsidRPr="00EB6AC8">
        <w:rPr>
          <w:sz w:val="24"/>
          <w:szCs w:val="24"/>
        </w:rPr>
        <w:t>ПСДТУиИТ</w:t>
      </w:r>
      <w:proofErr w:type="spellEnd"/>
    </w:p>
    <w:p w:rsidR="00ED564D" w:rsidRPr="00EB6AC8" w:rsidRDefault="00ED564D" w:rsidP="00ED564D">
      <w:pPr>
        <w:jc w:val="both"/>
        <w:rPr>
          <w:sz w:val="24"/>
          <w:szCs w:val="24"/>
        </w:rPr>
      </w:pPr>
      <w:r w:rsidRPr="00EB6AC8">
        <w:rPr>
          <w:sz w:val="24"/>
          <w:szCs w:val="24"/>
        </w:rPr>
        <w:t>____________________</w:t>
      </w:r>
      <w:proofErr w:type="spellStart"/>
      <w:r w:rsidRPr="00EB6AC8">
        <w:rPr>
          <w:sz w:val="24"/>
          <w:szCs w:val="24"/>
        </w:rPr>
        <w:t>А.В.Малафеев</w:t>
      </w:r>
      <w:proofErr w:type="spellEnd"/>
      <w:r w:rsidRPr="00EB6AC8">
        <w:rPr>
          <w:sz w:val="24"/>
          <w:szCs w:val="24"/>
        </w:rPr>
        <w:t xml:space="preserve">       </w:t>
      </w:r>
      <w:r w:rsidRPr="00EB6AC8">
        <w:rPr>
          <w:sz w:val="24"/>
          <w:szCs w:val="24"/>
        </w:rPr>
        <w:tab/>
      </w:r>
      <w:r w:rsidRPr="00EB6AC8">
        <w:rPr>
          <w:sz w:val="24"/>
          <w:szCs w:val="24"/>
        </w:rPr>
        <w:tab/>
      </w:r>
      <w:r w:rsidRPr="00EB6AC8">
        <w:rPr>
          <w:sz w:val="24"/>
          <w:szCs w:val="24"/>
        </w:rPr>
        <w:tab/>
        <w:t>______________________</w:t>
      </w:r>
    </w:p>
    <w:p w:rsidR="00ED564D" w:rsidRPr="00EB6AC8" w:rsidRDefault="00ED564D" w:rsidP="00ED564D">
      <w:pPr>
        <w:keepNext/>
        <w:keepLines/>
        <w:ind w:left="20" w:right="20"/>
        <w:rPr>
          <w:sz w:val="24"/>
          <w:szCs w:val="24"/>
        </w:rPr>
      </w:pPr>
    </w:p>
    <w:p w:rsidR="00BD6D2F" w:rsidRPr="00EB6AC8" w:rsidRDefault="00BD6D2F" w:rsidP="00BD6D2F">
      <w:pPr>
        <w:tabs>
          <w:tab w:val="left" w:pos="567"/>
          <w:tab w:val="left" w:pos="851"/>
        </w:tabs>
        <w:jc w:val="both"/>
        <w:rPr>
          <w:szCs w:val="24"/>
        </w:rPr>
      </w:pPr>
    </w:p>
    <w:p w:rsidR="00BD6D2F" w:rsidRPr="00EB6AC8" w:rsidRDefault="00BD6D2F" w:rsidP="00BD6D2F">
      <w:pPr>
        <w:tabs>
          <w:tab w:val="left" w:pos="567"/>
          <w:tab w:val="left" w:pos="851"/>
        </w:tabs>
        <w:jc w:val="both"/>
        <w:rPr>
          <w:szCs w:val="24"/>
        </w:rPr>
      </w:pPr>
    </w:p>
    <w:p w:rsidR="00BD6D2F" w:rsidRPr="00EB6AC8" w:rsidRDefault="00BD6D2F" w:rsidP="00BD6D2F">
      <w:pPr>
        <w:tabs>
          <w:tab w:val="left" w:pos="567"/>
          <w:tab w:val="left" w:pos="851"/>
        </w:tabs>
        <w:jc w:val="both"/>
        <w:rPr>
          <w:sz w:val="24"/>
          <w:szCs w:val="24"/>
        </w:rPr>
      </w:pPr>
      <w:r w:rsidRPr="00EB6AC8">
        <w:rPr>
          <w:sz w:val="24"/>
          <w:szCs w:val="24"/>
        </w:rPr>
        <w:t xml:space="preserve">  </w:t>
      </w:r>
    </w:p>
    <w:p w:rsidR="00BD6D2F" w:rsidRPr="00EB6AC8" w:rsidRDefault="00BD6D2F" w:rsidP="00BD6D2F">
      <w:pPr>
        <w:rPr>
          <w:szCs w:val="24"/>
        </w:rPr>
      </w:pPr>
    </w:p>
    <w:p w:rsidR="00BD6D2F" w:rsidRPr="00EB6AC8" w:rsidRDefault="00BD6D2F" w:rsidP="00BD6D2F">
      <w:pPr>
        <w:rPr>
          <w:szCs w:val="24"/>
        </w:rPr>
      </w:pPr>
    </w:p>
    <w:p w:rsidR="00BD6D2F" w:rsidRPr="00EB6AC8" w:rsidRDefault="00BD6D2F" w:rsidP="00BD6D2F">
      <w:pPr>
        <w:rPr>
          <w:szCs w:val="24"/>
        </w:rPr>
      </w:pPr>
    </w:p>
    <w:p w:rsidR="00BD6D2F" w:rsidRPr="00EB6AC8" w:rsidRDefault="00BD6D2F" w:rsidP="00BD6D2F">
      <w:pPr>
        <w:rPr>
          <w:szCs w:val="24"/>
        </w:rPr>
      </w:pPr>
    </w:p>
    <w:p w:rsidR="00BD6D2F" w:rsidRPr="00EB6AC8" w:rsidRDefault="00BD6D2F" w:rsidP="00BD6D2F">
      <w:pPr>
        <w:rPr>
          <w:szCs w:val="24"/>
        </w:rPr>
      </w:pPr>
    </w:p>
    <w:p w:rsidR="00BD6D2F" w:rsidRPr="00EB6AC8" w:rsidRDefault="00BD6D2F" w:rsidP="00BD6D2F">
      <w:pPr>
        <w:rPr>
          <w:szCs w:val="24"/>
        </w:rPr>
      </w:pPr>
    </w:p>
    <w:p w:rsidR="00BD6D2F" w:rsidRPr="00EB6AC8" w:rsidRDefault="00BD6D2F" w:rsidP="000F1BFE">
      <w:pPr>
        <w:rPr>
          <w:sz w:val="24"/>
          <w:szCs w:val="24"/>
        </w:rPr>
      </w:pPr>
    </w:p>
    <w:p w:rsidR="00BD6D2F" w:rsidRPr="00EB6AC8" w:rsidRDefault="00BD6D2F"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0F1BFE">
      <w:pPr>
        <w:rPr>
          <w:sz w:val="24"/>
          <w:szCs w:val="24"/>
        </w:rPr>
      </w:pPr>
    </w:p>
    <w:p w:rsidR="00C72A96" w:rsidRPr="00EB6AC8" w:rsidRDefault="00C72A96" w:rsidP="00C72A96">
      <w:pPr>
        <w:spacing w:line="240" w:lineRule="atLeast"/>
        <w:jc w:val="right"/>
        <w:rPr>
          <w:rFonts w:eastAsia="Calibri"/>
          <w:sz w:val="22"/>
          <w:szCs w:val="22"/>
          <w:lang w:eastAsia="en-US"/>
        </w:rPr>
      </w:pPr>
      <w:r w:rsidRPr="00EB6AC8">
        <w:rPr>
          <w:rFonts w:eastAsia="Calibri"/>
          <w:sz w:val="22"/>
          <w:szCs w:val="22"/>
          <w:lang w:eastAsia="en-US"/>
        </w:rPr>
        <w:t>Приложение №1</w:t>
      </w:r>
      <w:r w:rsidR="005D4E19" w:rsidRPr="00EB6AC8">
        <w:rPr>
          <w:rFonts w:eastAsia="Calibri"/>
          <w:sz w:val="22"/>
          <w:szCs w:val="22"/>
          <w:lang w:eastAsia="en-US"/>
        </w:rPr>
        <w:t>0</w:t>
      </w:r>
      <w:r w:rsidRPr="00EB6AC8">
        <w:rPr>
          <w:rFonts w:eastAsia="Calibri"/>
          <w:sz w:val="22"/>
          <w:szCs w:val="22"/>
          <w:lang w:eastAsia="en-US"/>
        </w:rPr>
        <w:t xml:space="preserve"> </w:t>
      </w:r>
    </w:p>
    <w:p w:rsidR="005D4E19" w:rsidRPr="00EB6AC8" w:rsidRDefault="00C72A96" w:rsidP="00C72A96">
      <w:pPr>
        <w:spacing w:line="240" w:lineRule="atLeast"/>
        <w:jc w:val="right"/>
        <w:rPr>
          <w:rFonts w:eastAsia="Calibri"/>
          <w:sz w:val="22"/>
          <w:szCs w:val="22"/>
          <w:lang w:eastAsia="en-US"/>
        </w:rPr>
      </w:pPr>
      <w:r w:rsidRPr="00EB6AC8">
        <w:rPr>
          <w:rFonts w:eastAsia="Calibri"/>
          <w:sz w:val="22"/>
          <w:szCs w:val="22"/>
          <w:lang w:eastAsia="en-US"/>
        </w:rPr>
        <w:t>к Договору _____№____</w:t>
      </w:r>
    </w:p>
    <w:p w:rsidR="00C72A96" w:rsidRPr="00EB6AC8" w:rsidRDefault="00C72A96" w:rsidP="00C72A96">
      <w:pPr>
        <w:spacing w:line="240" w:lineRule="atLeast"/>
        <w:jc w:val="right"/>
        <w:rPr>
          <w:rFonts w:eastAsia="Calibri"/>
          <w:sz w:val="22"/>
          <w:szCs w:val="22"/>
          <w:lang w:eastAsia="en-US"/>
        </w:rPr>
      </w:pPr>
      <w:r w:rsidRPr="00EB6AC8">
        <w:rPr>
          <w:rFonts w:eastAsia="Calibri"/>
          <w:sz w:val="22"/>
          <w:szCs w:val="22"/>
          <w:lang w:eastAsia="en-US"/>
        </w:rPr>
        <w:t>от</w:t>
      </w:r>
      <w:r w:rsidR="005D4E19" w:rsidRPr="00EB6AC8">
        <w:rPr>
          <w:rFonts w:eastAsia="Calibri"/>
          <w:sz w:val="22"/>
          <w:szCs w:val="22"/>
          <w:lang w:eastAsia="en-US"/>
        </w:rPr>
        <w:t xml:space="preserve"> «</w:t>
      </w:r>
      <w:r w:rsidRPr="00EB6AC8">
        <w:rPr>
          <w:rFonts w:eastAsia="Calibri"/>
          <w:sz w:val="22"/>
          <w:szCs w:val="22"/>
          <w:lang w:eastAsia="en-US"/>
        </w:rPr>
        <w:t>_____</w:t>
      </w:r>
      <w:r w:rsidR="005D4E19" w:rsidRPr="00EB6AC8">
        <w:rPr>
          <w:rFonts w:eastAsia="Calibri"/>
          <w:sz w:val="22"/>
          <w:szCs w:val="22"/>
          <w:lang w:eastAsia="en-US"/>
        </w:rPr>
        <w:t>» ______</w:t>
      </w:r>
      <w:r w:rsidRPr="00EB6AC8">
        <w:rPr>
          <w:rFonts w:eastAsia="Calibri"/>
          <w:sz w:val="22"/>
          <w:szCs w:val="22"/>
          <w:lang w:eastAsia="en-US"/>
        </w:rPr>
        <w:t>__</w:t>
      </w:r>
      <w:r w:rsidR="005D4E19" w:rsidRPr="00EB6AC8">
        <w:rPr>
          <w:rFonts w:eastAsia="Calibri"/>
          <w:sz w:val="22"/>
          <w:szCs w:val="22"/>
          <w:lang w:eastAsia="en-US"/>
        </w:rPr>
        <w:t xml:space="preserve"> 2016 г.</w:t>
      </w:r>
    </w:p>
    <w:p w:rsidR="00C72A96" w:rsidRPr="00EB6AC8" w:rsidRDefault="00C72A96" w:rsidP="00C72A96">
      <w:pPr>
        <w:spacing w:after="200" w:line="276" w:lineRule="auto"/>
        <w:jc w:val="center"/>
        <w:rPr>
          <w:rFonts w:eastAsia="Calibri"/>
          <w:b/>
          <w:sz w:val="22"/>
          <w:szCs w:val="22"/>
          <w:lang w:eastAsia="en-US"/>
        </w:rPr>
      </w:pPr>
      <w:r w:rsidRPr="00EB6AC8">
        <w:rPr>
          <w:rFonts w:eastAsia="Calibri"/>
          <w:b/>
          <w:sz w:val="22"/>
          <w:szCs w:val="22"/>
          <w:lang w:eastAsia="en-US"/>
        </w:rPr>
        <w:t>Заверения сторон</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 xml:space="preserve">1. В соответствии со ст. 431.2 Гражданского кодекса Российской Федерации, Стороны (совместно именуемые – «Стороны», по отдельности именуемые – «Сторона»)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1.4. Сторона своевременно и в полном объеме уплачивает налоги и сборы в соответствии с законодательством Российской Федерации.</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1.5. Учредителем/учредителями Стороны являются лица, не являющиеся массовыми учредителем/учредителями.</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1.6. Руководителем/руководителями Стороны являются лица, не являющиеся массовыми руководителем/руководителями.</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1.7. Сторона фактически находится по адресу, указанному в Едином государственном реестре юридических лиц.</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1.8. Сторона располагает необходимыми человеческими и материальными ресурсами (в том числе, но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2. Подрядчик обязуется привлекать к исполнению настоящего договора Субподрядчиков, которые будут соответствовать условиям и выполнять условия, указанные в пунктах 1.1-1.8 как на момент заключения договора с соответствующим Субподрядчиком, так и в течение всего срока действия договора с соответствующим Субподрядчиком.</w:t>
      </w:r>
    </w:p>
    <w:p w:rsidR="00C72A96" w:rsidRPr="00EB6AC8" w:rsidRDefault="00C72A96" w:rsidP="00253E17">
      <w:pPr>
        <w:spacing w:after="120" w:line="276" w:lineRule="auto"/>
        <w:jc w:val="both"/>
        <w:rPr>
          <w:rFonts w:eastAsia="Calibri"/>
          <w:sz w:val="22"/>
          <w:szCs w:val="22"/>
          <w:lang w:eastAsia="en-US"/>
        </w:rPr>
      </w:pPr>
      <w:r w:rsidRPr="00EB6AC8">
        <w:rPr>
          <w:rFonts w:eastAsia="Calibri"/>
          <w:sz w:val="22"/>
          <w:szCs w:val="22"/>
          <w:lang w:eastAsia="en-US"/>
        </w:rPr>
        <w:t>3. В случае нарушения Подрядчиком какого-либо условия и/или условий, указанных в пункте 1, Заказчик вправе в любое время в одностороннем внесудебном порядке расторгнуть настоящий Договор полностью или частично без возмещения Подрядчику убытков, связанных с прекращением Договора, а также требовать уплаты неустойки в случаях, предусмотренных п.9.</w:t>
      </w:r>
      <w:r w:rsidR="007101F6" w:rsidRPr="00EB6AC8">
        <w:rPr>
          <w:rFonts w:eastAsia="Calibri"/>
          <w:sz w:val="22"/>
          <w:szCs w:val="22"/>
          <w:lang w:eastAsia="en-US"/>
        </w:rPr>
        <w:t>2</w:t>
      </w:r>
      <w:r w:rsidRPr="00EB6AC8">
        <w:rPr>
          <w:rFonts w:eastAsia="Calibri"/>
          <w:sz w:val="22"/>
          <w:szCs w:val="22"/>
          <w:lang w:eastAsia="en-US"/>
        </w:rPr>
        <w:t>4 настоящего Договора (раздел «Ответственность Сторон»).</w:t>
      </w:r>
    </w:p>
    <w:p w:rsidR="00C72A96" w:rsidRPr="00EB6AC8" w:rsidRDefault="00C72A96" w:rsidP="00C72A96">
      <w:pPr>
        <w:spacing w:after="200" w:line="276" w:lineRule="auto"/>
        <w:jc w:val="both"/>
        <w:rPr>
          <w:rFonts w:eastAsia="Calibri"/>
          <w:sz w:val="22"/>
          <w:szCs w:val="22"/>
          <w:lang w:eastAsia="en-US"/>
        </w:rPr>
      </w:pPr>
    </w:p>
    <w:p w:rsidR="005D4E19" w:rsidRPr="00EB6AC8" w:rsidRDefault="005D4E19" w:rsidP="005D4E19">
      <w:pPr>
        <w:pStyle w:val="2"/>
        <w:rPr>
          <w:bCs/>
          <w:szCs w:val="24"/>
        </w:rPr>
      </w:pPr>
      <w:r w:rsidRPr="00EB6AC8">
        <w:rPr>
          <w:bCs/>
          <w:szCs w:val="24"/>
          <w:u w:val="single"/>
        </w:rPr>
        <w:t>ЗАКАЗЧИК: ПАО «ТГК-1»</w:t>
      </w:r>
      <w:r w:rsidRPr="00EB6AC8">
        <w:rPr>
          <w:bCs/>
          <w:szCs w:val="24"/>
        </w:rPr>
        <w:tab/>
      </w:r>
      <w:r w:rsidRPr="00EB6AC8">
        <w:rPr>
          <w:bCs/>
          <w:szCs w:val="24"/>
        </w:rPr>
        <w:tab/>
      </w:r>
      <w:r w:rsidRPr="00EB6AC8">
        <w:rPr>
          <w:bCs/>
          <w:szCs w:val="24"/>
        </w:rPr>
        <w:tab/>
      </w:r>
      <w:r w:rsidRPr="00EB6AC8">
        <w:rPr>
          <w:bCs/>
          <w:szCs w:val="24"/>
        </w:rPr>
        <w:tab/>
      </w:r>
      <w:r w:rsidRPr="00EB6AC8">
        <w:rPr>
          <w:bCs/>
          <w:szCs w:val="24"/>
        </w:rPr>
        <w:tab/>
        <w:t xml:space="preserve">           </w:t>
      </w:r>
      <w:r w:rsidRPr="00EB6AC8">
        <w:rPr>
          <w:bCs/>
          <w:szCs w:val="24"/>
          <w:u w:val="single"/>
        </w:rPr>
        <w:t>ПОДРЯДЧИК:</w:t>
      </w:r>
    </w:p>
    <w:p w:rsidR="005D4E19" w:rsidRPr="00EB6AC8" w:rsidRDefault="005D4E19" w:rsidP="005D4E19">
      <w:pPr>
        <w:pStyle w:val="2"/>
        <w:rPr>
          <w:bCs/>
          <w:szCs w:val="24"/>
        </w:rPr>
      </w:pPr>
    </w:p>
    <w:p w:rsidR="005D4E19" w:rsidRPr="00EB6AC8" w:rsidRDefault="005D4E19" w:rsidP="005D4E19">
      <w:pPr>
        <w:jc w:val="both"/>
        <w:rPr>
          <w:sz w:val="24"/>
          <w:szCs w:val="24"/>
        </w:rPr>
      </w:pPr>
      <w:r w:rsidRPr="00EB6AC8">
        <w:rPr>
          <w:sz w:val="24"/>
          <w:szCs w:val="24"/>
        </w:rPr>
        <w:t xml:space="preserve">Директор </w:t>
      </w:r>
      <w:proofErr w:type="spellStart"/>
      <w:r w:rsidRPr="00EB6AC8">
        <w:rPr>
          <w:sz w:val="24"/>
          <w:szCs w:val="24"/>
        </w:rPr>
        <w:t>ПСДТУиИТ</w:t>
      </w:r>
      <w:proofErr w:type="spellEnd"/>
    </w:p>
    <w:p w:rsidR="005D4E19" w:rsidRPr="00EB6AC8" w:rsidRDefault="005D4E19" w:rsidP="005D4E19">
      <w:pPr>
        <w:jc w:val="both"/>
        <w:rPr>
          <w:sz w:val="24"/>
          <w:szCs w:val="24"/>
        </w:rPr>
      </w:pPr>
      <w:r w:rsidRPr="00EB6AC8">
        <w:rPr>
          <w:sz w:val="24"/>
          <w:szCs w:val="24"/>
        </w:rPr>
        <w:t>____________________</w:t>
      </w:r>
      <w:proofErr w:type="spellStart"/>
      <w:r w:rsidRPr="00EB6AC8">
        <w:rPr>
          <w:sz w:val="24"/>
          <w:szCs w:val="24"/>
        </w:rPr>
        <w:t>А.В.Малафеев</w:t>
      </w:r>
      <w:proofErr w:type="spellEnd"/>
      <w:r w:rsidRPr="00EB6AC8">
        <w:rPr>
          <w:sz w:val="24"/>
          <w:szCs w:val="24"/>
        </w:rPr>
        <w:t xml:space="preserve">       </w:t>
      </w:r>
      <w:r w:rsidRPr="00EB6AC8">
        <w:rPr>
          <w:sz w:val="24"/>
          <w:szCs w:val="24"/>
        </w:rPr>
        <w:tab/>
      </w:r>
      <w:r w:rsidRPr="00EB6AC8">
        <w:rPr>
          <w:sz w:val="24"/>
          <w:szCs w:val="24"/>
        </w:rPr>
        <w:tab/>
      </w:r>
      <w:r w:rsidRPr="00EB6AC8">
        <w:rPr>
          <w:sz w:val="24"/>
          <w:szCs w:val="24"/>
        </w:rPr>
        <w:tab/>
        <w:t>______________________</w:t>
      </w:r>
    </w:p>
    <w:p w:rsidR="005D4E19" w:rsidRPr="00EB6AC8" w:rsidRDefault="005D4E19" w:rsidP="005D4E19">
      <w:pPr>
        <w:keepNext/>
        <w:keepLines/>
        <w:ind w:left="20" w:right="20"/>
        <w:rPr>
          <w:sz w:val="24"/>
          <w:szCs w:val="24"/>
        </w:rPr>
      </w:pPr>
    </w:p>
    <w:p w:rsidR="00C72A96" w:rsidRPr="00EB6AC8" w:rsidRDefault="00C72A96" w:rsidP="00C72A96">
      <w:pPr>
        <w:tabs>
          <w:tab w:val="left" w:pos="5577"/>
        </w:tabs>
        <w:rPr>
          <w:rFonts w:eastAsia="Calibri"/>
          <w:sz w:val="22"/>
          <w:szCs w:val="22"/>
        </w:rPr>
      </w:pPr>
    </w:p>
    <w:p w:rsidR="00C72A96" w:rsidRDefault="00C72A96" w:rsidP="000F1BFE">
      <w:pPr>
        <w:rPr>
          <w:sz w:val="24"/>
          <w:szCs w:val="24"/>
        </w:rPr>
      </w:pPr>
    </w:p>
    <w:p w:rsidR="00C84E5B" w:rsidRPr="00EB6AC8" w:rsidRDefault="00C84E5B" w:rsidP="00D743E1">
      <w:pPr>
        <w:pStyle w:val="af4"/>
        <w:numPr>
          <w:ilvl w:val="0"/>
          <w:numId w:val="0"/>
        </w:numPr>
        <w:spacing w:line="240" w:lineRule="auto"/>
        <w:ind w:firstLine="708"/>
        <w:jc w:val="right"/>
        <w:rPr>
          <w:sz w:val="24"/>
          <w:szCs w:val="24"/>
        </w:rPr>
      </w:pPr>
    </w:p>
    <w:sectPr w:rsidR="00C84E5B" w:rsidRPr="00EB6AC8" w:rsidSect="00187664">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E92" w:rsidRDefault="002A7E92" w:rsidP="00DA3BF5">
      <w:r>
        <w:separator/>
      </w:r>
    </w:p>
  </w:endnote>
  <w:endnote w:type="continuationSeparator" w:id="0">
    <w:p w:rsidR="002A7E92" w:rsidRDefault="002A7E92"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236187"/>
      <w:docPartObj>
        <w:docPartGallery w:val="Page Numbers (Bottom of Page)"/>
        <w:docPartUnique/>
      </w:docPartObj>
    </w:sdtPr>
    <w:sdtEndPr/>
    <w:sdtContent>
      <w:p w:rsidR="002A7E92" w:rsidRDefault="002A7E92" w:rsidP="00BB1F92">
        <w:pPr>
          <w:pStyle w:val="a5"/>
        </w:pPr>
        <w:r>
          <w:rPr>
            <w:b/>
            <w:i/>
            <w:sz w:val="20"/>
            <w:szCs w:val="20"/>
          </w:rPr>
          <w:t>Нет</w:t>
        </w:r>
        <w:r w:rsidRPr="00C21888">
          <w:rPr>
            <w:b/>
            <w:i/>
            <w:sz w:val="20"/>
            <w:szCs w:val="20"/>
          </w:rPr>
          <w:t>иповой договор</w:t>
        </w:r>
        <w:r>
          <w:rPr>
            <w:i/>
            <w:sz w:val="20"/>
            <w:szCs w:val="20"/>
          </w:rPr>
          <w:t xml:space="preserve"> </w:t>
        </w:r>
        <w:r>
          <w:rPr>
            <w:i/>
            <w:sz w:val="20"/>
            <w:szCs w:val="20"/>
            <w:lang w:val="en-US"/>
          </w:rPr>
          <w:t xml:space="preserve">                                                                                                                                                                        </w:t>
        </w:r>
        <w:r>
          <w:fldChar w:fldCharType="begin"/>
        </w:r>
        <w:r>
          <w:instrText>PAGE   \* MERGEFORMAT</w:instrText>
        </w:r>
        <w:r>
          <w:fldChar w:fldCharType="separate"/>
        </w:r>
        <w:r w:rsidR="00F3174F">
          <w:rPr>
            <w:noProof/>
          </w:rPr>
          <w:t>3</w:t>
        </w:r>
        <w:r>
          <w:rPr>
            <w:noProof/>
          </w:rPr>
          <w:fldChar w:fldCharType="end"/>
        </w:r>
      </w:p>
    </w:sdtContent>
  </w:sdt>
  <w:p w:rsidR="002A7E92" w:rsidRDefault="002A7E92" w:rsidP="00BB1F92">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E92" w:rsidRDefault="002A7E92" w:rsidP="00DA3BF5">
      <w:r>
        <w:separator/>
      </w:r>
    </w:p>
  </w:footnote>
  <w:footnote w:type="continuationSeparator" w:id="0">
    <w:p w:rsidR="002A7E92" w:rsidRDefault="002A7E92" w:rsidP="00DA3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1520"/>
    <w:multiLevelType w:val="hybridMultilevel"/>
    <w:tmpl w:val="36108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2" w15:restartNumberingAfterBreak="0">
    <w:nsid w:val="0CCA5A77"/>
    <w:multiLevelType w:val="multilevel"/>
    <w:tmpl w:val="AEEAD4D2"/>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288"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3" w15:restartNumberingAfterBreak="0">
    <w:nsid w:val="11E65B8E"/>
    <w:multiLevelType w:val="hybridMultilevel"/>
    <w:tmpl w:val="92B236C4"/>
    <w:lvl w:ilvl="0" w:tplc="9CD8742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4680"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5"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6"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A2B2302"/>
    <w:multiLevelType w:val="hybridMultilevel"/>
    <w:tmpl w:val="169A9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491464"/>
    <w:multiLevelType w:val="multilevel"/>
    <w:tmpl w:val="9198E4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7"/>
        <w:u w:val="singl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10" w15:restartNumberingAfterBreak="0">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417F774B"/>
    <w:multiLevelType w:val="hybridMultilevel"/>
    <w:tmpl w:val="7A408012"/>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E0F4B3C"/>
    <w:multiLevelType w:val="multilevel"/>
    <w:tmpl w:val="FFA04E48"/>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1FC67D2"/>
    <w:multiLevelType w:val="hybridMultilevel"/>
    <w:tmpl w:val="E5242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5039"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0"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9291"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21" w15:restartNumberingAfterBreak="0">
    <w:nsid w:val="5D3D24DC"/>
    <w:multiLevelType w:val="hybridMultilevel"/>
    <w:tmpl w:val="750EF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521B26"/>
    <w:multiLevelType w:val="hybridMultilevel"/>
    <w:tmpl w:val="1CB6D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24"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15:restartNumberingAfterBreak="0">
    <w:nsid w:val="69250760"/>
    <w:multiLevelType w:val="hybridMultilevel"/>
    <w:tmpl w:val="30D84098"/>
    <w:lvl w:ilvl="0" w:tplc="041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8"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9"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9793"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2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0"/>
  </w:num>
  <w:num w:numId="20">
    <w:abstractNumId w:val="21"/>
  </w:num>
  <w:num w:numId="21">
    <w:abstractNumId w:val="22"/>
  </w:num>
  <w:num w:numId="22">
    <w:abstractNumId w:val="7"/>
  </w:num>
  <w:num w:numId="23">
    <w:abstractNumId w:val="17"/>
  </w:num>
  <w:num w:numId="24">
    <w:abstractNumId w:val="26"/>
  </w:num>
  <w:num w:numId="25">
    <w:abstractNumId w:val="6"/>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6">
    <w:abstractNumId w:val="11"/>
    <w:lvlOverride w:ilvl="0">
      <w:startOverride w:val="1"/>
    </w:lvlOverride>
    <w:lvlOverride w:ilvl="1"/>
    <w:lvlOverride w:ilvl="2"/>
    <w:lvlOverride w:ilvl="3"/>
    <w:lvlOverride w:ilvl="4"/>
    <w:lvlOverride w:ilvl="5"/>
    <w:lvlOverride w:ilvl="6"/>
    <w:lvlOverride w:ilvl="7"/>
    <w:lvlOverride w:ilvl="8"/>
  </w:num>
  <w:num w:numId="27">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12"/>
    <w:lvlOverride w:ilvl="0">
      <w:startOverride w:val="1"/>
    </w:lvlOverride>
    <w:lvlOverride w:ilvl="1"/>
    <w:lvlOverride w:ilvl="2"/>
    <w:lvlOverride w:ilvl="3"/>
    <w:lvlOverride w:ilvl="4"/>
    <w:lvlOverride w:ilvl="5"/>
    <w:lvlOverride w:ilvl="6"/>
    <w:lvlOverride w:ilvl="7"/>
    <w:lvlOverride w:ilvl="8"/>
  </w:num>
  <w:num w:numId="29">
    <w:abstractNumId w:val="15"/>
  </w:num>
  <w:num w:numId="30">
    <w:abstractNumId w:val="8"/>
  </w:num>
  <w:num w:numId="31">
    <w:abstractNumId w:val="24"/>
  </w:num>
  <w:num w:numId="32">
    <w:abstractNumId w:val="16"/>
  </w:num>
  <w:num w:numId="33">
    <w:abstractNumId w:val="3"/>
  </w:num>
  <w:num w:numId="3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уравьева Елена Галактионовна">
    <w15:presenceInfo w15:providerId="AD" w15:userId="S-1-5-21-3813517234-2464849285-3856815962-12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20621"/>
    <w:rsid w:val="00033A2A"/>
    <w:rsid w:val="00035044"/>
    <w:rsid w:val="00036E00"/>
    <w:rsid w:val="00036FBD"/>
    <w:rsid w:val="0004022D"/>
    <w:rsid w:val="00041435"/>
    <w:rsid w:val="0004293D"/>
    <w:rsid w:val="00045ECE"/>
    <w:rsid w:val="00050849"/>
    <w:rsid w:val="00050CC5"/>
    <w:rsid w:val="00051AB2"/>
    <w:rsid w:val="00052BED"/>
    <w:rsid w:val="00055D2D"/>
    <w:rsid w:val="000564C6"/>
    <w:rsid w:val="000603F5"/>
    <w:rsid w:val="00060459"/>
    <w:rsid w:val="000621E5"/>
    <w:rsid w:val="00062C48"/>
    <w:rsid w:val="00065348"/>
    <w:rsid w:val="00065FE2"/>
    <w:rsid w:val="000706C9"/>
    <w:rsid w:val="00090A39"/>
    <w:rsid w:val="000920AE"/>
    <w:rsid w:val="00092E4F"/>
    <w:rsid w:val="00096A61"/>
    <w:rsid w:val="000978BD"/>
    <w:rsid w:val="000A273E"/>
    <w:rsid w:val="000C239B"/>
    <w:rsid w:val="000C7F84"/>
    <w:rsid w:val="000D1A59"/>
    <w:rsid w:val="000D696E"/>
    <w:rsid w:val="000D6CCF"/>
    <w:rsid w:val="000E1F82"/>
    <w:rsid w:val="000E1FFD"/>
    <w:rsid w:val="000F1BFE"/>
    <w:rsid w:val="000F6079"/>
    <w:rsid w:val="001045F8"/>
    <w:rsid w:val="00107D0D"/>
    <w:rsid w:val="001117A8"/>
    <w:rsid w:val="00117F33"/>
    <w:rsid w:val="00125E75"/>
    <w:rsid w:val="00130608"/>
    <w:rsid w:val="001364A3"/>
    <w:rsid w:val="0014089C"/>
    <w:rsid w:val="00140E8D"/>
    <w:rsid w:val="0014544F"/>
    <w:rsid w:val="00165C97"/>
    <w:rsid w:val="00187664"/>
    <w:rsid w:val="00194FB1"/>
    <w:rsid w:val="001978F9"/>
    <w:rsid w:val="001A07A4"/>
    <w:rsid w:val="001A21BA"/>
    <w:rsid w:val="001A24E8"/>
    <w:rsid w:val="001B0EDF"/>
    <w:rsid w:val="001B40BF"/>
    <w:rsid w:val="001C0052"/>
    <w:rsid w:val="001C3A9A"/>
    <w:rsid w:val="001C6A80"/>
    <w:rsid w:val="001D73B3"/>
    <w:rsid w:val="001E7E1E"/>
    <w:rsid w:val="001F4BF1"/>
    <w:rsid w:val="00203EBB"/>
    <w:rsid w:val="0021537D"/>
    <w:rsid w:val="00217E6D"/>
    <w:rsid w:val="00222136"/>
    <w:rsid w:val="00222A50"/>
    <w:rsid w:val="002358CB"/>
    <w:rsid w:val="002408CC"/>
    <w:rsid w:val="00240D42"/>
    <w:rsid w:val="00241755"/>
    <w:rsid w:val="002433FD"/>
    <w:rsid w:val="00253E17"/>
    <w:rsid w:val="00270B3B"/>
    <w:rsid w:val="00273D87"/>
    <w:rsid w:val="0027445B"/>
    <w:rsid w:val="002858E2"/>
    <w:rsid w:val="00285A4B"/>
    <w:rsid w:val="002869B1"/>
    <w:rsid w:val="002871E7"/>
    <w:rsid w:val="00291083"/>
    <w:rsid w:val="002912F3"/>
    <w:rsid w:val="002A3041"/>
    <w:rsid w:val="002A6C48"/>
    <w:rsid w:val="002A7E92"/>
    <w:rsid w:val="002B11FA"/>
    <w:rsid w:val="002B48F9"/>
    <w:rsid w:val="002B6F06"/>
    <w:rsid w:val="002B7864"/>
    <w:rsid w:val="002C0F68"/>
    <w:rsid w:val="002C46C5"/>
    <w:rsid w:val="002D70F0"/>
    <w:rsid w:val="002E239A"/>
    <w:rsid w:val="002E3354"/>
    <w:rsid w:val="002E4236"/>
    <w:rsid w:val="002E545C"/>
    <w:rsid w:val="002E603B"/>
    <w:rsid w:val="002E69F5"/>
    <w:rsid w:val="002E7B7C"/>
    <w:rsid w:val="002F406E"/>
    <w:rsid w:val="00300651"/>
    <w:rsid w:val="0030098E"/>
    <w:rsid w:val="00304ACC"/>
    <w:rsid w:val="003106D6"/>
    <w:rsid w:val="0031416C"/>
    <w:rsid w:val="00314912"/>
    <w:rsid w:val="00322A0C"/>
    <w:rsid w:val="00322F9A"/>
    <w:rsid w:val="00330B99"/>
    <w:rsid w:val="0033271B"/>
    <w:rsid w:val="00332893"/>
    <w:rsid w:val="00334424"/>
    <w:rsid w:val="0034080E"/>
    <w:rsid w:val="00357D01"/>
    <w:rsid w:val="00360271"/>
    <w:rsid w:val="00370A98"/>
    <w:rsid w:val="003759A2"/>
    <w:rsid w:val="00377AD2"/>
    <w:rsid w:val="00384678"/>
    <w:rsid w:val="003874F2"/>
    <w:rsid w:val="00390276"/>
    <w:rsid w:val="00397EF3"/>
    <w:rsid w:val="003A1E82"/>
    <w:rsid w:val="003C4529"/>
    <w:rsid w:val="003C5779"/>
    <w:rsid w:val="003C7BB0"/>
    <w:rsid w:val="003D5BD6"/>
    <w:rsid w:val="003D668D"/>
    <w:rsid w:val="003E3005"/>
    <w:rsid w:val="00402470"/>
    <w:rsid w:val="00403F7F"/>
    <w:rsid w:val="0041401A"/>
    <w:rsid w:val="004157F3"/>
    <w:rsid w:val="00415B3D"/>
    <w:rsid w:val="0041797D"/>
    <w:rsid w:val="004219AD"/>
    <w:rsid w:val="00421E6F"/>
    <w:rsid w:val="00435D1D"/>
    <w:rsid w:val="0043767E"/>
    <w:rsid w:val="004434D7"/>
    <w:rsid w:val="004458B5"/>
    <w:rsid w:val="00451394"/>
    <w:rsid w:val="0045380F"/>
    <w:rsid w:val="00455D5C"/>
    <w:rsid w:val="00457B0E"/>
    <w:rsid w:val="00464B28"/>
    <w:rsid w:val="004654B6"/>
    <w:rsid w:val="00465F96"/>
    <w:rsid w:val="00467A61"/>
    <w:rsid w:val="004703B5"/>
    <w:rsid w:val="004709CE"/>
    <w:rsid w:val="004909CF"/>
    <w:rsid w:val="00491574"/>
    <w:rsid w:val="004A2382"/>
    <w:rsid w:val="004B14A3"/>
    <w:rsid w:val="004B4A36"/>
    <w:rsid w:val="004B6485"/>
    <w:rsid w:val="004B7565"/>
    <w:rsid w:val="004B7612"/>
    <w:rsid w:val="004C5F41"/>
    <w:rsid w:val="004C7754"/>
    <w:rsid w:val="004D39DA"/>
    <w:rsid w:val="004D4337"/>
    <w:rsid w:val="004D4382"/>
    <w:rsid w:val="004E0E25"/>
    <w:rsid w:val="004E3695"/>
    <w:rsid w:val="00520765"/>
    <w:rsid w:val="00524DC8"/>
    <w:rsid w:val="00546752"/>
    <w:rsid w:val="0054691D"/>
    <w:rsid w:val="005506C9"/>
    <w:rsid w:val="00560EC2"/>
    <w:rsid w:val="005618FC"/>
    <w:rsid w:val="0056474A"/>
    <w:rsid w:val="00564BF7"/>
    <w:rsid w:val="00580B5A"/>
    <w:rsid w:val="005813B4"/>
    <w:rsid w:val="00582664"/>
    <w:rsid w:val="0059669B"/>
    <w:rsid w:val="005A1E87"/>
    <w:rsid w:val="005A3446"/>
    <w:rsid w:val="005B3889"/>
    <w:rsid w:val="005D0A81"/>
    <w:rsid w:val="005D162A"/>
    <w:rsid w:val="005D1D4F"/>
    <w:rsid w:val="005D4E19"/>
    <w:rsid w:val="005D5D3A"/>
    <w:rsid w:val="005E0173"/>
    <w:rsid w:val="005E3D1E"/>
    <w:rsid w:val="006065F7"/>
    <w:rsid w:val="0061151A"/>
    <w:rsid w:val="00614A9C"/>
    <w:rsid w:val="00620017"/>
    <w:rsid w:val="0062186F"/>
    <w:rsid w:val="006241DA"/>
    <w:rsid w:val="0062528A"/>
    <w:rsid w:val="00633713"/>
    <w:rsid w:val="00640ABB"/>
    <w:rsid w:val="00653210"/>
    <w:rsid w:val="00653419"/>
    <w:rsid w:val="00655846"/>
    <w:rsid w:val="0065680C"/>
    <w:rsid w:val="0066024C"/>
    <w:rsid w:val="00665D19"/>
    <w:rsid w:val="0066707E"/>
    <w:rsid w:val="00670A30"/>
    <w:rsid w:val="00670B93"/>
    <w:rsid w:val="00672DAF"/>
    <w:rsid w:val="00681647"/>
    <w:rsid w:val="006847B9"/>
    <w:rsid w:val="006929F7"/>
    <w:rsid w:val="00692DD1"/>
    <w:rsid w:val="00693F47"/>
    <w:rsid w:val="006A3FEC"/>
    <w:rsid w:val="006A5D9D"/>
    <w:rsid w:val="006A617F"/>
    <w:rsid w:val="006B261B"/>
    <w:rsid w:val="006B274A"/>
    <w:rsid w:val="006C0D9F"/>
    <w:rsid w:val="006C78A3"/>
    <w:rsid w:val="006D449D"/>
    <w:rsid w:val="006E31DD"/>
    <w:rsid w:val="006E4544"/>
    <w:rsid w:val="006E5F07"/>
    <w:rsid w:val="006E6B91"/>
    <w:rsid w:val="006E79C4"/>
    <w:rsid w:val="006F144E"/>
    <w:rsid w:val="006F382B"/>
    <w:rsid w:val="006F5334"/>
    <w:rsid w:val="006F79B0"/>
    <w:rsid w:val="0070314F"/>
    <w:rsid w:val="007101F6"/>
    <w:rsid w:val="00720868"/>
    <w:rsid w:val="00721CBC"/>
    <w:rsid w:val="007240A1"/>
    <w:rsid w:val="00726E7C"/>
    <w:rsid w:val="007345FA"/>
    <w:rsid w:val="00743730"/>
    <w:rsid w:val="00744FB7"/>
    <w:rsid w:val="00745AB2"/>
    <w:rsid w:val="00746E6E"/>
    <w:rsid w:val="007636E5"/>
    <w:rsid w:val="0077693D"/>
    <w:rsid w:val="00777481"/>
    <w:rsid w:val="00784045"/>
    <w:rsid w:val="00785041"/>
    <w:rsid w:val="00785899"/>
    <w:rsid w:val="007928C7"/>
    <w:rsid w:val="00793BB1"/>
    <w:rsid w:val="00796B9B"/>
    <w:rsid w:val="00796C97"/>
    <w:rsid w:val="00797FED"/>
    <w:rsid w:val="007A2996"/>
    <w:rsid w:val="007B5371"/>
    <w:rsid w:val="007C0E16"/>
    <w:rsid w:val="007C125F"/>
    <w:rsid w:val="007C36CF"/>
    <w:rsid w:val="007C60E8"/>
    <w:rsid w:val="007C7284"/>
    <w:rsid w:val="007C7AB4"/>
    <w:rsid w:val="007D2F93"/>
    <w:rsid w:val="007D3A5C"/>
    <w:rsid w:val="007D7EB1"/>
    <w:rsid w:val="007E34C7"/>
    <w:rsid w:val="0080347B"/>
    <w:rsid w:val="00820AB0"/>
    <w:rsid w:val="00820D47"/>
    <w:rsid w:val="00823407"/>
    <w:rsid w:val="008235E7"/>
    <w:rsid w:val="00823CEE"/>
    <w:rsid w:val="008303E7"/>
    <w:rsid w:val="008311A3"/>
    <w:rsid w:val="008315D3"/>
    <w:rsid w:val="0083258D"/>
    <w:rsid w:val="00834956"/>
    <w:rsid w:val="00841ABD"/>
    <w:rsid w:val="00841F5A"/>
    <w:rsid w:val="0085324D"/>
    <w:rsid w:val="00855DC2"/>
    <w:rsid w:val="00855F4F"/>
    <w:rsid w:val="00863C1E"/>
    <w:rsid w:val="0086492E"/>
    <w:rsid w:val="00870E57"/>
    <w:rsid w:val="0087247D"/>
    <w:rsid w:val="008727F8"/>
    <w:rsid w:val="008751BE"/>
    <w:rsid w:val="00880179"/>
    <w:rsid w:val="00884877"/>
    <w:rsid w:val="0088556B"/>
    <w:rsid w:val="00887AFF"/>
    <w:rsid w:val="008A759E"/>
    <w:rsid w:val="008A78B1"/>
    <w:rsid w:val="008A799C"/>
    <w:rsid w:val="008B2239"/>
    <w:rsid w:val="008B4FD7"/>
    <w:rsid w:val="008D687B"/>
    <w:rsid w:val="008D7CF4"/>
    <w:rsid w:val="008F2BEE"/>
    <w:rsid w:val="00900979"/>
    <w:rsid w:val="00907A81"/>
    <w:rsid w:val="00910770"/>
    <w:rsid w:val="00911699"/>
    <w:rsid w:val="00912836"/>
    <w:rsid w:val="009255A0"/>
    <w:rsid w:val="00941A53"/>
    <w:rsid w:val="00942EA4"/>
    <w:rsid w:val="00945274"/>
    <w:rsid w:val="0094633C"/>
    <w:rsid w:val="009522E6"/>
    <w:rsid w:val="00966734"/>
    <w:rsid w:val="00973FBD"/>
    <w:rsid w:val="00986986"/>
    <w:rsid w:val="00992E3E"/>
    <w:rsid w:val="00993D7F"/>
    <w:rsid w:val="009A3F97"/>
    <w:rsid w:val="009A5AF9"/>
    <w:rsid w:val="009B2144"/>
    <w:rsid w:val="009B3C13"/>
    <w:rsid w:val="009B44AE"/>
    <w:rsid w:val="009C1389"/>
    <w:rsid w:val="009C2626"/>
    <w:rsid w:val="009C2A01"/>
    <w:rsid w:val="009C5558"/>
    <w:rsid w:val="009C76B2"/>
    <w:rsid w:val="009D0276"/>
    <w:rsid w:val="009D1A87"/>
    <w:rsid w:val="009D4D14"/>
    <w:rsid w:val="009F4E3C"/>
    <w:rsid w:val="009F77C2"/>
    <w:rsid w:val="00A00D46"/>
    <w:rsid w:val="00A07E17"/>
    <w:rsid w:val="00A22144"/>
    <w:rsid w:val="00A23F7E"/>
    <w:rsid w:val="00A262C3"/>
    <w:rsid w:val="00A31A5C"/>
    <w:rsid w:val="00A34DB6"/>
    <w:rsid w:val="00A56449"/>
    <w:rsid w:val="00A56DA1"/>
    <w:rsid w:val="00A62C8D"/>
    <w:rsid w:val="00A63867"/>
    <w:rsid w:val="00A658B9"/>
    <w:rsid w:val="00A70AC6"/>
    <w:rsid w:val="00A71073"/>
    <w:rsid w:val="00A71C01"/>
    <w:rsid w:val="00A71DD6"/>
    <w:rsid w:val="00A7698D"/>
    <w:rsid w:val="00A820E2"/>
    <w:rsid w:val="00A822D1"/>
    <w:rsid w:val="00A830F8"/>
    <w:rsid w:val="00A83E04"/>
    <w:rsid w:val="00A84741"/>
    <w:rsid w:val="00A860D3"/>
    <w:rsid w:val="00A90CB6"/>
    <w:rsid w:val="00A96BEA"/>
    <w:rsid w:val="00AA1CF6"/>
    <w:rsid w:val="00AA2EB9"/>
    <w:rsid w:val="00AA55D5"/>
    <w:rsid w:val="00AA69E8"/>
    <w:rsid w:val="00AB245D"/>
    <w:rsid w:val="00AB446C"/>
    <w:rsid w:val="00AC1B50"/>
    <w:rsid w:val="00AC4D56"/>
    <w:rsid w:val="00AD0333"/>
    <w:rsid w:val="00AD1E8F"/>
    <w:rsid w:val="00AD670F"/>
    <w:rsid w:val="00AD6FEE"/>
    <w:rsid w:val="00AE21A3"/>
    <w:rsid w:val="00AE5E2E"/>
    <w:rsid w:val="00AE5FF1"/>
    <w:rsid w:val="00B022A4"/>
    <w:rsid w:val="00B022BC"/>
    <w:rsid w:val="00B03B0C"/>
    <w:rsid w:val="00B11A20"/>
    <w:rsid w:val="00B24F92"/>
    <w:rsid w:val="00B25134"/>
    <w:rsid w:val="00B30F00"/>
    <w:rsid w:val="00B408D4"/>
    <w:rsid w:val="00B40C47"/>
    <w:rsid w:val="00B4135A"/>
    <w:rsid w:val="00B50339"/>
    <w:rsid w:val="00B54EB0"/>
    <w:rsid w:val="00B74C35"/>
    <w:rsid w:val="00B75932"/>
    <w:rsid w:val="00B76060"/>
    <w:rsid w:val="00B86258"/>
    <w:rsid w:val="00B935DB"/>
    <w:rsid w:val="00BA3103"/>
    <w:rsid w:val="00BA40B2"/>
    <w:rsid w:val="00BA4830"/>
    <w:rsid w:val="00BA6220"/>
    <w:rsid w:val="00BB1E06"/>
    <w:rsid w:val="00BB1F92"/>
    <w:rsid w:val="00BB29D2"/>
    <w:rsid w:val="00BB39B9"/>
    <w:rsid w:val="00BB3ABE"/>
    <w:rsid w:val="00BB709B"/>
    <w:rsid w:val="00BC3549"/>
    <w:rsid w:val="00BC739E"/>
    <w:rsid w:val="00BD620C"/>
    <w:rsid w:val="00BD6D2F"/>
    <w:rsid w:val="00BE1535"/>
    <w:rsid w:val="00BE37F9"/>
    <w:rsid w:val="00BE3873"/>
    <w:rsid w:val="00BE512C"/>
    <w:rsid w:val="00BF62CE"/>
    <w:rsid w:val="00BF6DD4"/>
    <w:rsid w:val="00C0740D"/>
    <w:rsid w:val="00C10497"/>
    <w:rsid w:val="00C1396A"/>
    <w:rsid w:val="00C143F2"/>
    <w:rsid w:val="00C15B45"/>
    <w:rsid w:val="00C169D7"/>
    <w:rsid w:val="00C171CA"/>
    <w:rsid w:val="00C215BC"/>
    <w:rsid w:val="00C27031"/>
    <w:rsid w:val="00C30177"/>
    <w:rsid w:val="00C37924"/>
    <w:rsid w:val="00C455FE"/>
    <w:rsid w:val="00C46ABF"/>
    <w:rsid w:val="00C53A93"/>
    <w:rsid w:val="00C55486"/>
    <w:rsid w:val="00C554F2"/>
    <w:rsid w:val="00C6322C"/>
    <w:rsid w:val="00C64FDE"/>
    <w:rsid w:val="00C67D10"/>
    <w:rsid w:val="00C716C7"/>
    <w:rsid w:val="00C72A96"/>
    <w:rsid w:val="00C81C29"/>
    <w:rsid w:val="00C82692"/>
    <w:rsid w:val="00C84526"/>
    <w:rsid w:val="00C84E5B"/>
    <w:rsid w:val="00C8555F"/>
    <w:rsid w:val="00C93304"/>
    <w:rsid w:val="00C934CC"/>
    <w:rsid w:val="00C95043"/>
    <w:rsid w:val="00CA5EED"/>
    <w:rsid w:val="00CC1414"/>
    <w:rsid w:val="00CC7385"/>
    <w:rsid w:val="00CD58F1"/>
    <w:rsid w:val="00CD652B"/>
    <w:rsid w:val="00CD755F"/>
    <w:rsid w:val="00CE2B4B"/>
    <w:rsid w:val="00CE3CF6"/>
    <w:rsid w:val="00CF3AC5"/>
    <w:rsid w:val="00CF5AA0"/>
    <w:rsid w:val="00CF635F"/>
    <w:rsid w:val="00D030DA"/>
    <w:rsid w:val="00D03525"/>
    <w:rsid w:val="00D0393A"/>
    <w:rsid w:val="00D04BCF"/>
    <w:rsid w:val="00D05D51"/>
    <w:rsid w:val="00D14541"/>
    <w:rsid w:val="00D15281"/>
    <w:rsid w:val="00D21DB7"/>
    <w:rsid w:val="00D26798"/>
    <w:rsid w:val="00D267AB"/>
    <w:rsid w:val="00D26E5B"/>
    <w:rsid w:val="00D31187"/>
    <w:rsid w:val="00D31523"/>
    <w:rsid w:val="00D35ED5"/>
    <w:rsid w:val="00D54FBA"/>
    <w:rsid w:val="00D5529E"/>
    <w:rsid w:val="00D604E8"/>
    <w:rsid w:val="00D67E36"/>
    <w:rsid w:val="00D7318A"/>
    <w:rsid w:val="00D741EE"/>
    <w:rsid w:val="00D743E1"/>
    <w:rsid w:val="00D80CDE"/>
    <w:rsid w:val="00D941F6"/>
    <w:rsid w:val="00DA07DC"/>
    <w:rsid w:val="00DA3BF5"/>
    <w:rsid w:val="00DB05B8"/>
    <w:rsid w:val="00DB1CA7"/>
    <w:rsid w:val="00DB2E84"/>
    <w:rsid w:val="00DB3806"/>
    <w:rsid w:val="00DB4EC6"/>
    <w:rsid w:val="00DB506F"/>
    <w:rsid w:val="00DB5CEC"/>
    <w:rsid w:val="00DB6CF3"/>
    <w:rsid w:val="00DC5923"/>
    <w:rsid w:val="00DC772B"/>
    <w:rsid w:val="00DD14F1"/>
    <w:rsid w:val="00DE2D73"/>
    <w:rsid w:val="00DE4E57"/>
    <w:rsid w:val="00DE7652"/>
    <w:rsid w:val="00DF7964"/>
    <w:rsid w:val="00E13563"/>
    <w:rsid w:val="00E14851"/>
    <w:rsid w:val="00E17688"/>
    <w:rsid w:val="00E20DAE"/>
    <w:rsid w:val="00E2689E"/>
    <w:rsid w:val="00E26A95"/>
    <w:rsid w:val="00E26DA3"/>
    <w:rsid w:val="00E41723"/>
    <w:rsid w:val="00E43AE8"/>
    <w:rsid w:val="00E473AD"/>
    <w:rsid w:val="00E51B12"/>
    <w:rsid w:val="00E53E38"/>
    <w:rsid w:val="00E65133"/>
    <w:rsid w:val="00E67F43"/>
    <w:rsid w:val="00E70287"/>
    <w:rsid w:val="00E8781C"/>
    <w:rsid w:val="00E9323E"/>
    <w:rsid w:val="00E97BEE"/>
    <w:rsid w:val="00E97C11"/>
    <w:rsid w:val="00EA2329"/>
    <w:rsid w:val="00EA3A35"/>
    <w:rsid w:val="00EB2015"/>
    <w:rsid w:val="00EB4378"/>
    <w:rsid w:val="00EB4D4A"/>
    <w:rsid w:val="00EB6AC8"/>
    <w:rsid w:val="00EC57C4"/>
    <w:rsid w:val="00ED564D"/>
    <w:rsid w:val="00EE7E1A"/>
    <w:rsid w:val="00EF18A6"/>
    <w:rsid w:val="00F02CE5"/>
    <w:rsid w:val="00F02E6A"/>
    <w:rsid w:val="00F04A36"/>
    <w:rsid w:val="00F06373"/>
    <w:rsid w:val="00F2072E"/>
    <w:rsid w:val="00F222EA"/>
    <w:rsid w:val="00F2675B"/>
    <w:rsid w:val="00F3174F"/>
    <w:rsid w:val="00F32EA5"/>
    <w:rsid w:val="00F36F94"/>
    <w:rsid w:val="00F46C9B"/>
    <w:rsid w:val="00F50942"/>
    <w:rsid w:val="00F511CB"/>
    <w:rsid w:val="00F54277"/>
    <w:rsid w:val="00F55321"/>
    <w:rsid w:val="00F572FA"/>
    <w:rsid w:val="00F657BD"/>
    <w:rsid w:val="00F70DCB"/>
    <w:rsid w:val="00F71370"/>
    <w:rsid w:val="00F728ED"/>
    <w:rsid w:val="00F767A4"/>
    <w:rsid w:val="00F84A5F"/>
    <w:rsid w:val="00F946DA"/>
    <w:rsid w:val="00FA0CED"/>
    <w:rsid w:val="00FA26A5"/>
    <w:rsid w:val="00FB06AF"/>
    <w:rsid w:val="00FB1712"/>
    <w:rsid w:val="00FB1E55"/>
    <w:rsid w:val="00FB2932"/>
    <w:rsid w:val="00FB3EA2"/>
    <w:rsid w:val="00FB4D3B"/>
    <w:rsid w:val="00FC1475"/>
    <w:rsid w:val="00FC5104"/>
    <w:rsid w:val="00FD4C7C"/>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D831EC"/>
  <w15:docId w15:val="{1B6EF0D3-0E58-46AA-A9F7-D856A03EC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unhideWhenUsed/>
    <w:rsid w:val="00187664"/>
    <w:pPr>
      <w:spacing w:line="240" w:lineRule="atLeast"/>
      <w:jc w:val="both"/>
    </w:pPr>
    <w:rPr>
      <w:sz w:val="24"/>
    </w:rPr>
  </w:style>
  <w:style w:type="character" w:customStyle="1" w:styleId="aa">
    <w:name w:val="Основной текст Знак"/>
    <w:basedOn w:val="a0"/>
    <w:link w:val="a9"/>
    <w:rsid w:val="00187664"/>
    <w:rPr>
      <w:rFonts w:ascii="Times New Roman" w:eastAsia="Times New Roman" w:hAnsi="Times New Roman" w:cs="Times New Roman"/>
      <w:sz w:val="24"/>
      <w:szCs w:val="20"/>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unhideWhenUsed/>
    <w:rsid w:val="00187664"/>
    <w:rPr>
      <w:sz w:val="24"/>
    </w:rPr>
  </w:style>
  <w:style w:type="character" w:customStyle="1" w:styleId="20">
    <w:name w:val="Основной текст 2 Знак"/>
    <w:basedOn w:val="a0"/>
    <w:link w:val="2"/>
    <w:uiPriority w:val="99"/>
    <w:rsid w:val="00187664"/>
    <w:rPr>
      <w:rFonts w:ascii="Times New Roman" w:eastAsia="Times New Roman" w:hAnsi="Times New Roman" w:cs="Times New Roman"/>
      <w:sz w:val="24"/>
      <w:szCs w:val="20"/>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99"/>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customStyle="1" w:styleId="Default">
    <w:name w:val="Default"/>
    <w:rsid w:val="000E1F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1"/>
    <w:uiPriority w:val="59"/>
    <w:rsid w:val="00D31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2"/>
    <w:rsid w:val="00D31187"/>
    <w:rPr>
      <w:sz w:val="24"/>
      <w:szCs w:val="24"/>
      <w:u w:val="single"/>
      <w:shd w:val="clear" w:color="auto" w:fill="FFFFFF"/>
    </w:rPr>
  </w:style>
  <w:style w:type="character" w:customStyle="1" w:styleId="Bodytext7">
    <w:name w:val="Body text (7)_"/>
    <w:link w:val="Bodytext70"/>
    <w:rsid w:val="00D31187"/>
    <w:rPr>
      <w:shd w:val="clear" w:color="auto" w:fill="FFFFFF"/>
    </w:rPr>
  </w:style>
  <w:style w:type="character" w:customStyle="1" w:styleId="Bodytext10">
    <w:name w:val="Body text (10)_"/>
    <w:link w:val="Bodytext100"/>
    <w:rsid w:val="00D31187"/>
    <w:rPr>
      <w:spacing w:val="-10"/>
      <w:sz w:val="28"/>
      <w:szCs w:val="28"/>
      <w:shd w:val="clear" w:color="auto" w:fill="FFFFFF"/>
    </w:rPr>
  </w:style>
  <w:style w:type="character" w:customStyle="1" w:styleId="Heading6">
    <w:name w:val="Heading #6"/>
    <w:rsid w:val="00D31187"/>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11">
    <w:name w:val="Body text (11)_"/>
    <w:link w:val="Bodytext110"/>
    <w:rsid w:val="00D31187"/>
    <w:rPr>
      <w:sz w:val="27"/>
      <w:szCs w:val="27"/>
      <w:shd w:val="clear" w:color="auto" w:fill="FFFFFF"/>
    </w:rPr>
  </w:style>
  <w:style w:type="paragraph" w:customStyle="1" w:styleId="Bodytext70">
    <w:name w:val="Body text (7)"/>
    <w:basedOn w:val="a"/>
    <w:link w:val="Bodytext7"/>
    <w:rsid w:val="00D31187"/>
    <w:pPr>
      <w:shd w:val="clear" w:color="auto" w:fill="FFFFFF"/>
      <w:spacing w:line="248" w:lineRule="exact"/>
    </w:pPr>
    <w:rPr>
      <w:rFonts w:asciiTheme="minorHAnsi" w:eastAsiaTheme="minorHAnsi" w:hAnsiTheme="minorHAnsi" w:cstheme="minorBidi"/>
      <w:sz w:val="22"/>
      <w:szCs w:val="22"/>
      <w:lang w:eastAsia="en-US"/>
    </w:rPr>
  </w:style>
  <w:style w:type="paragraph" w:customStyle="1" w:styleId="Bodytext100">
    <w:name w:val="Body text (10)"/>
    <w:basedOn w:val="a"/>
    <w:link w:val="Bodytext10"/>
    <w:rsid w:val="00D31187"/>
    <w:pPr>
      <w:shd w:val="clear" w:color="auto" w:fill="FFFFFF"/>
      <w:spacing w:after="240" w:line="313" w:lineRule="exact"/>
    </w:pPr>
    <w:rPr>
      <w:rFonts w:asciiTheme="minorHAnsi" w:eastAsiaTheme="minorHAnsi" w:hAnsiTheme="minorHAnsi" w:cstheme="minorBidi"/>
      <w:spacing w:val="-10"/>
      <w:sz w:val="28"/>
      <w:szCs w:val="28"/>
      <w:lang w:eastAsia="en-US"/>
    </w:rPr>
  </w:style>
  <w:style w:type="paragraph" w:customStyle="1" w:styleId="Bodytext110">
    <w:name w:val="Body text (11)"/>
    <w:basedOn w:val="a"/>
    <w:link w:val="Bodytext11"/>
    <w:rsid w:val="00D31187"/>
    <w:pPr>
      <w:shd w:val="clear" w:color="auto" w:fill="FFFFFF"/>
      <w:spacing w:before="240" w:after="720" w:line="0" w:lineRule="atLeast"/>
    </w:pPr>
    <w:rPr>
      <w:rFonts w:asciiTheme="minorHAnsi" w:eastAsiaTheme="minorHAnsi" w:hAnsiTheme="minorHAnsi" w:cstheme="minorBidi"/>
      <w:sz w:val="27"/>
      <w:szCs w:val="27"/>
      <w:lang w:eastAsia="en-US"/>
    </w:rPr>
  </w:style>
  <w:style w:type="paragraph" w:styleId="af2">
    <w:name w:val="Balloon Text"/>
    <w:basedOn w:val="a"/>
    <w:link w:val="af3"/>
    <w:uiPriority w:val="99"/>
    <w:semiHidden/>
    <w:unhideWhenUsed/>
    <w:rsid w:val="00140E8D"/>
    <w:rPr>
      <w:rFonts w:ascii="Segoe UI" w:hAnsi="Segoe UI" w:cs="Segoe UI"/>
      <w:sz w:val="18"/>
      <w:szCs w:val="18"/>
    </w:rPr>
  </w:style>
  <w:style w:type="character" w:customStyle="1" w:styleId="af3">
    <w:name w:val="Текст выноски Знак"/>
    <w:basedOn w:val="a0"/>
    <w:link w:val="af2"/>
    <w:uiPriority w:val="99"/>
    <w:semiHidden/>
    <w:rsid w:val="00140E8D"/>
    <w:rPr>
      <w:rFonts w:ascii="Segoe UI" w:eastAsia="Times New Roman" w:hAnsi="Segoe UI" w:cs="Segoe UI"/>
      <w:sz w:val="18"/>
      <w:szCs w:val="18"/>
      <w:lang w:eastAsia="ru-RU"/>
    </w:rPr>
  </w:style>
  <w:style w:type="paragraph" w:styleId="32">
    <w:name w:val="Body Text 3"/>
    <w:basedOn w:val="a"/>
    <w:link w:val="33"/>
    <w:uiPriority w:val="99"/>
    <w:semiHidden/>
    <w:unhideWhenUsed/>
    <w:rsid w:val="00C84E5B"/>
    <w:pPr>
      <w:spacing w:after="120"/>
    </w:pPr>
    <w:rPr>
      <w:sz w:val="16"/>
      <w:szCs w:val="16"/>
    </w:rPr>
  </w:style>
  <w:style w:type="character" w:customStyle="1" w:styleId="33">
    <w:name w:val="Основной текст 3 Знак"/>
    <w:basedOn w:val="a0"/>
    <w:link w:val="32"/>
    <w:uiPriority w:val="99"/>
    <w:semiHidden/>
    <w:rsid w:val="00C84E5B"/>
    <w:rPr>
      <w:rFonts w:ascii="Times New Roman" w:eastAsia="Times New Roman" w:hAnsi="Times New Roman" w:cs="Times New Roman"/>
      <w:sz w:val="16"/>
      <w:szCs w:val="16"/>
      <w:lang w:eastAsia="ru-RU"/>
    </w:rPr>
  </w:style>
  <w:style w:type="paragraph" w:customStyle="1" w:styleId="af4">
    <w:name w:val="Пункт"/>
    <w:basedOn w:val="a"/>
    <w:rsid w:val="00C84E5B"/>
    <w:pPr>
      <w:numPr>
        <w:ilvl w:val="2"/>
      </w:numPr>
      <w:tabs>
        <w:tab w:val="num" w:pos="1134"/>
      </w:tabs>
      <w:spacing w:line="360" w:lineRule="auto"/>
      <w:ind w:left="1134" w:hanging="1134"/>
      <w:jc w:val="both"/>
    </w:pPr>
    <w:rPr>
      <w:snapToGrid w:val="0"/>
      <w:sz w:val="22"/>
    </w:rPr>
  </w:style>
  <w:style w:type="paragraph" w:styleId="22">
    <w:name w:val="Body Text Indent 2"/>
    <w:basedOn w:val="a"/>
    <w:link w:val="23"/>
    <w:rsid w:val="00C84E5B"/>
    <w:pPr>
      <w:spacing w:after="120" w:line="480" w:lineRule="auto"/>
      <w:ind w:left="283"/>
    </w:pPr>
    <w:rPr>
      <w:color w:val="000000"/>
      <w:sz w:val="22"/>
      <w:szCs w:val="22"/>
    </w:rPr>
  </w:style>
  <w:style w:type="character" w:customStyle="1" w:styleId="23">
    <w:name w:val="Основной текст с отступом 2 Знак"/>
    <w:basedOn w:val="a0"/>
    <w:link w:val="22"/>
    <w:rsid w:val="00C84E5B"/>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149831434">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0064072.744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garantF1://10064072.451" TargetMode="External"/><Relationship Id="rId17" Type="http://schemas.openxmlformats.org/officeDocument/2006/relationships/hyperlink" Target="mailto:Malafeyev.AV@tgc1.ru" TargetMode="External"/><Relationship Id="rId2" Type="http://schemas.openxmlformats.org/officeDocument/2006/relationships/customXml" Target="../customXml/item2.xml"/><Relationship Id="rId16" Type="http://schemas.openxmlformats.org/officeDocument/2006/relationships/hyperlink" Target="garantF1://10064072.395"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garantF1://10064072.744"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0064072.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75EB0-7AEF-4FE3-8A6C-0710F7D99E04}">
  <ds:schemaRefs>
    <ds:schemaRef ds:uri="http://schemas.microsoft.com/office/2006/metadata/properties"/>
    <ds:schemaRef ds:uri="http://schemas.microsoft.com/office/infopath/2007/PartnerControls"/>
    <ds:schemaRef ds:uri="07963b53-587b-452e-a2ad-bee2ef661aa8"/>
  </ds:schemaRefs>
</ds:datastoreItem>
</file>

<file path=customXml/itemProps2.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4.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5.xml><?xml version="1.0" encoding="utf-8"?>
<ds:datastoreItem xmlns:ds="http://schemas.openxmlformats.org/officeDocument/2006/customXml" ds:itemID="{12D6B14D-934F-4C8C-A66F-9B250DFFF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34</Pages>
  <Words>14727</Words>
  <Characters>83945</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98476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Чупахина Светлана Николаевна</cp:lastModifiedBy>
  <cp:revision>34</cp:revision>
  <cp:lastPrinted>2016-09-15T08:38:00Z</cp:lastPrinted>
  <dcterms:created xsi:type="dcterms:W3CDTF">2016-09-15T06:41:00Z</dcterms:created>
  <dcterms:modified xsi:type="dcterms:W3CDTF">2016-09-21T10:03:00Z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